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8EB0E" w14:textId="6800A267" w:rsidR="00793C51" w:rsidRDefault="00F90AE7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" w:author="Autor"/>
          <w:rFonts w:ascii="Roboto" w:hAnsi="Roboto" w:cs="Roboto"/>
          <w:b/>
          <w:bCs/>
          <w:color w:val="000000"/>
          <w:sz w:val="20"/>
          <w:szCs w:val="20"/>
        </w:rPr>
      </w:pPr>
      <w:bookmarkStart w:id="2" w:name="JR_PAGE_ANCHOR_0_1"/>
      <w:bookmarkStart w:id="3" w:name="_GoBack"/>
      <w:bookmarkEnd w:id="2"/>
      <w:bookmarkEnd w:id="3"/>
      <w:del w:id="4" w:author="Autor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98592" behindDoc="0" locked="0" layoutInCell="0" allowOverlap="1" wp14:anchorId="7B632A72" wp14:editId="2660603C">
                  <wp:simplePos x="0" y="0"/>
                  <wp:positionH relativeFrom="page">
                    <wp:posOffset>398145</wp:posOffset>
                  </wp:positionH>
                  <wp:positionV relativeFrom="page">
                    <wp:posOffset>10313035</wp:posOffset>
                  </wp:positionV>
                  <wp:extent cx="4953000" cy="190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3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C5BA7" w14:textId="77777777" w:rsidR="004C0AF4" w:rsidRDefault="004C0AF4" w:rsidP="004C0AF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 w:rsidRPr="004C0AF4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*všetky polia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predmetu podpory </w:delText>
                                </w:r>
                                <w:r w:rsidRPr="004C0AF4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sú automaticky vyplnené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632A72" id="Rectangle 2" o:spid="_x0000_s1026" style="position:absolute;margin-left:31.35pt;margin-top:812.05pt;width:390pt;height:15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  <v:textbox inset="5pt,0,5pt,5pt">
                    <w:txbxContent>
                      <w:p w14:paraId="2D8C5BA7" w14:textId="77777777" w:rsidR="004C0AF4" w:rsidRDefault="004C0AF4" w:rsidP="004C0AF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 w:rsidRPr="004C0AF4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*všetky polia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predmetu podpory </w:delText>
                          </w:r>
                          <w:r w:rsidRPr="004C0AF4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sú automaticky vyplnené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5A58AB59" wp14:editId="16B24F19">
                  <wp:simplePos x="0" y="0"/>
                  <wp:positionH relativeFrom="page">
                    <wp:posOffset>6515100</wp:posOffset>
                  </wp:positionH>
                  <wp:positionV relativeFrom="page">
                    <wp:posOffset>533400</wp:posOffset>
                  </wp:positionV>
                  <wp:extent cx="508000" cy="254000"/>
                  <wp:effectExtent l="0" t="0" r="0" b="0"/>
                  <wp:wrapThrough wrapText="bothSides">
                    <wp:wrapPolygon edited="0">
                      <wp:start x="-405" y="0"/>
                      <wp:lineTo x="-405" y="20790"/>
                      <wp:lineTo x="21600" y="20790"/>
                      <wp:lineTo x="21600" y="0"/>
                      <wp:lineTo x="-405" y="0"/>
                    </wp:wrapPolygon>
                  </wp:wrapThrough>
                  <wp:docPr id="1230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200095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664384" behindDoc="0" locked="0" layoutInCell="0" allowOverlap="1" wp14:anchorId="51913CC9" wp14:editId="4BD5C888">
              <wp:simplePos x="0" y="0"/>
              <wp:positionH relativeFrom="page">
                <wp:posOffset>6642100</wp:posOffset>
              </wp:positionH>
              <wp:positionV relativeFrom="page">
                <wp:posOffset>533400</wp:posOffset>
              </wp:positionV>
              <wp:extent cx="38100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520" y="19440"/>
                  <wp:lineTo x="20520" y="0"/>
                  <wp:lineTo x="0" y="0"/>
                </wp:wrapPolygon>
              </wp:wrapThrough>
              <wp:docPr id="1229" name="Obrázo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10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637AD741" wp14:editId="7AA0CE3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533400</wp:posOffset>
                  </wp:positionV>
                  <wp:extent cx="2286000" cy="635000"/>
                  <wp:effectExtent l="0" t="0" r="0" b="0"/>
                  <wp:wrapThrough wrapText="bothSides">
                    <wp:wrapPolygon edited="0">
                      <wp:start x="-90" y="0"/>
                      <wp:lineTo x="-90" y="21276"/>
                      <wp:lineTo x="21600" y="21276"/>
                      <wp:lineTo x="21600" y="0"/>
                      <wp:lineTo x="-90" y="0"/>
                    </wp:wrapPolygon>
                  </wp:wrapThrough>
                  <wp:docPr id="1228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B69627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666432" behindDoc="0" locked="0" layoutInCell="0" allowOverlap="1" wp14:anchorId="06154DD6" wp14:editId="7A57C376">
              <wp:simplePos x="0" y="0"/>
              <wp:positionH relativeFrom="page">
                <wp:posOffset>533400</wp:posOffset>
              </wp:positionH>
              <wp:positionV relativeFrom="page">
                <wp:posOffset>533400</wp:posOffset>
              </wp:positionV>
              <wp:extent cx="1549400" cy="635000"/>
              <wp:effectExtent l="0" t="0" r="0" b="0"/>
              <wp:wrapThrough wrapText="bothSides">
                <wp:wrapPolygon edited="0">
                  <wp:start x="0" y="0"/>
                  <wp:lineTo x="0" y="20736"/>
                  <wp:lineTo x="21246" y="20736"/>
                  <wp:lineTo x="21246" y="0"/>
                  <wp:lineTo x="0" y="0"/>
                </wp:wrapPolygon>
              </wp:wrapThrough>
              <wp:docPr id="1227" name="Obrázo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49400" cy="635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13F272F7" wp14:editId="57313330">
                  <wp:simplePos x="0" y="0"/>
                  <wp:positionH relativeFrom="page">
                    <wp:posOffset>4851400</wp:posOffset>
                  </wp:positionH>
                  <wp:positionV relativeFrom="page">
                    <wp:posOffset>533400</wp:posOffset>
                  </wp:positionV>
                  <wp:extent cx="1524000" cy="254000"/>
                  <wp:effectExtent l="0" t="0" r="0" b="0"/>
                  <wp:wrapThrough wrapText="bothSides">
                    <wp:wrapPolygon edited="0">
                      <wp:start x="-135" y="0"/>
                      <wp:lineTo x="-135" y="20790"/>
                      <wp:lineTo x="21600" y="20790"/>
                      <wp:lineTo x="21600" y="0"/>
                      <wp:lineTo x="-135" y="0"/>
                    </wp:wrapPolygon>
                  </wp:wrapThrough>
                  <wp:docPr id="1226" name="Rectang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5C9029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668480" behindDoc="0" locked="0" layoutInCell="0" allowOverlap="1" wp14:anchorId="1585A0E4" wp14:editId="427A063F">
              <wp:simplePos x="0" y="0"/>
              <wp:positionH relativeFrom="page">
                <wp:posOffset>4953000</wp:posOffset>
              </wp:positionH>
              <wp:positionV relativeFrom="page">
                <wp:posOffset>533400</wp:posOffset>
              </wp:positionV>
              <wp:extent cx="1422400" cy="254000"/>
              <wp:effectExtent l="0" t="0" r="6350" b="0"/>
              <wp:wrapThrough wrapText="bothSides">
                <wp:wrapPolygon edited="0">
                  <wp:start x="0" y="0"/>
                  <wp:lineTo x="0" y="19440"/>
                  <wp:lineTo x="21407" y="19440"/>
                  <wp:lineTo x="21407" y="0"/>
                  <wp:lineTo x="0" y="0"/>
                </wp:wrapPolygon>
              </wp:wrapThrough>
              <wp:docPr id="1225" name="Obrázo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rrowheads="1"/>
                      </pic:cNvPicPr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224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9504" behindDoc="0" locked="0" layoutInCell="0" allowOverlap="1" wp14:anchorId="5E4E7A4C" wp14:editId="03B6A688">
                  <wp:simplePos x="0" y="0"/>
                  <wp:positionH relativeFrom="page">
                    <wp:posOffset>0</wp:posOffset>
                  </wp:positionH>
                  <wp:positionV relativeFrom="page">
                    <wp:posOffset>1358900</wp:posOffset>
                  </wp:positionV>
                  <wp:extent cx="7556500" cy="3175000"/>
                  <wp:effectExtent l="0" t="0" r="0" b="0"/>
                  <wp:wrapThrough wrapText="bothSides">
                    <wp:wrapPolygon edited="0">
                      <wp:start x="-27" y="0"/>
                      <wp:lineTo x="-27" y="21535"/>
                      <wp:lineTo x="21600" y="21535"/>
                      <wp:lineTo x="21600" y="0"/>
                      <wp:lineTo x="-27" y="0"/>
                    </wp:wrapPolygon>
                  </wp:wrapThrough>
                  <wp:docPr id="1" name="Rectangl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56500" cy="3175000"/>
                          </a:xfrm>
                          <a:prstGeom prst="rect">
                            <a:avLst/>
                          </a:prstGeom>
                          <a:solidFill>
                            <a:srgbClr val="E7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3E528C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111F589F" wp14:editId="7A977B7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1485900</wp:posOffset>
                  </wp:positionV>
                  <wp:extent cx="6489700" cy="1905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" name="Rectangl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97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E676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" w:author="Autor"/>
                                  <w:rFonts w:ascii="Roboto" w:hAnsi="Roboto" w:cs="Roboto"/>
                                  <w:b/>
                                  <w:bCs/>
                                  <w:color w:val="0064A3"/>
                                  <w:sz w:val="60"/>
                                  <w:szCs w:val="60"/>
                                </w:rPr>
                              </w:pPr>
                              <w:del w:id="1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60"/>
                                    <w:szCs w:val="60"/>
                                  </w:rPr>
                                  <w:delText>PREDMET PODPORY NFP</w:delText>
                                </w:r>
                                <w:r w:rsidR="004C0AF4"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60"/>
                                    <w:szCs w:val="60"/>
                                  </w:rPr>
                                  <w:delText>*</w:delText>
                                </w:r>
                              </w:del>
                            </w:p>
                            <w:p w14:paraId="38319649" w14:textId="77777777" w:rsidR="004C0AF4" w:rsidRPr="004C0AF4" w:rsidRDefault="004C0AF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" w:author="Autor"/>
                                  <w:rFonts w:ascii="Roboto" w:hAnsi="Roboto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17500" rIns="127000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1F589F" id="Rectangle 10" o:spid="_x0000_s1027" style="position:absolute;margin-left:42pt;margin-top:117pt;width:511pt;height:15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MgetAIAALQ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" o:allowincell="f" filled="f" stroked="f">
                  <v:textbox inset="0,25pt,100pt,0">
                    <w:txbxContent>
                      <w:p w14:paraId="5DDE676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2" w:author="Autor"/>
                            <w:rFonts w:ascii="Roboto" w:hAnsi="Roboto" w:cs="Roboto"/>
                            <w:b/>
                            <w:bCs/>
                            <w:color w:val="0064A3"/>
                            <w:sz w:val="60"/>
                            <w:szCs w:val="60"/>
                          </w:rPr>
                        </w:pPr>
                        <w:del w:id="1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60"/>
                              <w:szCs w:val="60"/>
                            </w:rPr>
                            <w:delText>PREDMET PODPORY NFP</w:delText>
                          </w:r>
                          <w:r w:rsidR="004C0AF4"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60"/>
                              <w:szCs w:val="60"/>
                            </w:rPr>
                            <w:delText>*</w:delText>
                          </w:r>
                        </w:del>
                      </w:p>
                      <w:p w14:paraId="38319649" w14:textId="77777777" w:rsidR="004C0AF4" w:rsidRPr="004C0AF4" w:rsidRDefault="004C0AF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4" w:author="Autor"/>
                            <w:rFonts w:ascii="Roboto" w:hAnsi="Roboto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1552" behindDoc="0" locked="0" layoutInCell="0" allowOverlap="1" wp14:anchorId="20695F4D" wp14:editId="0579CE3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3721100</wp:posOffset>
                  </wp:positionV>
                  <wp:extent cx="64770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22" name="Rectang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85A6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6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delText>Príloha č. 2 Zmluvy o poskytnutí NFP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0695F4D" id="Rectangle 11" o:spid="_x0000_s1028" style="position:absolute;margin-left:42pt;margin-top:293pt;width:510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  <v:textbox inset="0,3pt,0,8pt">
                    <w:txbxContent>
                      <w:p w14:paraId="20285A6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8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delText>Príloha č. 2 Zmluvy o poskytnutí NFP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2576" behindDoc="0" locked="0" layoutInCell="0" allowOverlap="1" wp14:anchorId="2CE9B5A8" wp14:editId="1CEAAA0D">
                  <wp:simplePos x="0" y="0"/>
                  <wp:positionH relativeFrom="page">
                    <wp:posOffset>1041400</wp:posOffset>
                  </wp:positionH>
                  <wp:positionV relativeFrom="page">
                    <wp:posOffset>4914900</wp:posOffset>
                  </wp:positionV>
                  <wp:extent cx="5969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21" name="Rectangl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69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E82F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Všeobecné informácie o projekte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CE9B5A8" id="Rectangle 12" o:spid="_x0000_s1029" style="position:absolute;margin-left:82pt;margin-top:387pt;width:470pt;height:43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  <v:textbox inset="0,1pt,0,15pt">
                    <w:txbxContent>
                      <w:p w14:paraId="7E5E82F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Všeobecné informácie o projekte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3600" behindDoc="0" locked="0" layoutInCell="0" allowOverlap="1" wp14:anchorId="718A7B27" wp14:editId="68A37D7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4914900</wp:posOffset>
                  </wp:positionV>
                  <wp:extent cx="508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20" name="Rectangl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01050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1.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18A7B27" id="Rectangle 13" o:spid="_x0000_s1030" style="position:absolute;margin-left:42pt;margin-top:387pt;width:40pt;height:43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  <v:textbox inset="0,1pt,0,15pt">
                    <w:txbxContent>
                      <w:p w14:paraId="7901050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1.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4624" behindDoc="0" locked="0" layoutInCell="0" allowOverlap="1" wp14:anchorId="6311AA54" wp14:editId="37C03FC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5461000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219" name="Rectangl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623C87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5648" behindDoc="0" locked="0" layoutInCell="0" allowOverlap="1" wp14:anchorId="655B2794" wp14:editId="750A4FC0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5461000</wp:posOffset>
                  </wp:positionV>
                  <wp:extent cx="4953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18" name="Rectangl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BC96B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8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6350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5B2794" id="Rectangle 15" o:spid="_x0000_s1031" style="position:absolute;margin-left:162pt;margin-top:43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  <v:textbox inset="5pt,5pt,5pt,5pt">
                    <w:txbxContent>
                      <w:p w14:paraId="29BC96B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6672" behindDoc="0" locked="0" layoutInCell="0" allowOverlap="1" wp14:anchorId="27A263AD" wp14:editId="1BD69F1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5461000</wp:posOffset>
                  </wp:positionV>
                  <wp:extent cx="1524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17" name="Rectangl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E44FF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Názov projektu: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7A263AD" id="Rectangle 16" o:spid="_x0000_s1032" style="position:absolute;margin-left:42pt;margin-top:43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  <v:textbox inset="0,5pt,0,5pt">
                    <w:txbxContent>
                      <w:p w14:paraId="75E44FF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Názov projektu: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7696" behindDoc="0" locked="0" layoutInCell="0" allowOverlap="1" wp14:anchorId="13A30F61" wp14:editId="7191A8A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5461000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216" name="Lin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C7BF43F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8720" behindDoc="0" locked="0" layoutInCell="0" allowOverlap="1" wp14:anchorId="7C009D4E" wp14:editId="3E9FBCD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5715000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215" name="Lin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0A5DD8C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9744" behindDoc="0" locked="0" layoutInCell="0" allowOverlap="1" wp14:anchorId="111C2F31" wp14:editId="014B2F4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5715000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214" name="Rectangl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53C3CD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0768" behindDoc="0" locked="0" layoutInCell="0" allowOverlap="1" wp14:anchorId="3C61DE1C" wp14:editId="1192A2CE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5715000</wp:posOffset>
                  </wp:positionV>
                  <wp:extent cx="4953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13" name="Rectangl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993F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6350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61DE1C" id="Rectangle 20" o:spid="_x0000_s1033" style="position:absolute;margin-left:162pt;margin-top:45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  <v:textbox inset="5pt,5pt,5pt,5pt">
                    <w:txbxContent>
                      <w:p w14:paraId="797993F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1792" behindDoc="0" locked="0" layoutInCell="0" allowOverlap="1" wp14:anchorId="417C747B" wp14:editId="5E8D5CA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5715000</wp:posOffset>
                  </wp:positionV>
                  <wp:extent cx="1524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12" name="Rectangl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EEA1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Kód projektu: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7C747B" id="Rectangle 21" o:spid="_x0000_s1034" style="position:absolute;margin-left:42pt;margin-top:45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  <v:textbox inset="0,5pt,0,5pt">
                    <w:txbxContent>
                      <w:p w14:paraId="1E4EEA1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Kód projektu: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2816" behindDoc="0" locked="0" layoutInCell="0" allowOverlap="1" wp14:anchorId="7027BDC4" wp14:editId="3FA7FF4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5715000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211" name="Lin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E897ED7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3840" behindDoc="0" locked="0" layoutInCell="0" allowOverlap="1" wp14:anchorId="2AF89F4F" wp14:editId="1F0457B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5969000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210" name="Lin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461AFDF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4864" behindDoc="0" locked="0" layoutInCell="0" allowOverlap="1" wp14:anchorId="04A6D6CA" wp14:editId="0F8AB0C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5969000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209" name="Rectangl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F80A461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5888" behindDoc="0" locked="0" layoutInCell="0" allowOverlap="1" wp14:anchorId="56AD1211" wp14:editId="489B0A77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5969000</wp:posOffset>
                  </wp:positionV>
                  <wp:extent cx="4953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08" name="Rectangl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701F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4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6350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6AD1211" id="Rectangle 25" o:spid="_x0000_s1035" style="position:absolute;margin-left:162pt;margin-top:470pt;width:39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  <v:textbox inset="5pt,5pt,5pt,5pt">
                    <w:txbxContent>
                      <w:p w14:paraId="7AC701F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6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6912" behindDoc="0" locked="0" layoutInCell="0" allowOverlap="1" wp14:anchorId="7EED4D78" wp14:editId="70C1F76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5969000</wp:posOffset>
                  </wp:positionV>
                  <wp:extent cx="1524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07" name="Rectangl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1244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8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Kód ŽoNFP: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ED4D78" id="Rectangle 26" o:spid="_x0000_s1036" style="position:absolute;margin-left:42pt;margin-top:470pt;width:12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  <v:textbox inset="0,5pt,0,5pt">
                    <w:txbxContent>
                      <w:p w14:paraId="7F31244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0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Kód ŽoNFP: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7936" behindDoc="0" locked="0" layoutInCell="0" allowOverlap="1" wp14:anchorId="5C3DA367" wp14:editId="43B2970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5969000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206" name="Lin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F8DDDAC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8960" behindDoc="0" locked="0" layoutInCell="0" allowOverlap="1" wp14:anchorId="35590E56" wp14:editId="3487B97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6223000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205" name="Lin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6F3A6E4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9984" behindDoc="0" locked="0" layoutInCell="0" allowOverlap="1" wp14:anchorId="55E28A87" wp14:editId="6EE952C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6223000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204" name="Rectangl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BAABB2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1008" behindDoc="0" locked="0" layoutInCell="0" allowOverlap="1" wp14:anchorId="08189DAB" wp14:editId="33655DC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6223000</wp:posOffset>
                  </wp:positionV>
                  <wp:extent cx="1524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03" name="Rectangl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889F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Operačný program: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8189DAB" id="Rectangle 30" o:spid="_x0000_s1037" style="position:absolute;margin-left:42pt;margin-top:490pt;width:120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  <v:textbox inset="0,5pt,0,5pt">
                    <w:txbxContent>
                      <w:p w14:paraId="037889F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Operačný program: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2032" behindDoc="0" locked="0" layoutInCell="0" allowOverlap="1" wp14:anchorId="52CC292F" wp14:editId="7D54D440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6286500</wp:posOffset>
                  </wp:positionV>
                  <wp:extent cx="4953000" cy="190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202" name="Rectangl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C2212D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3056" behindDoc="0" locked="0" layoutInCell="0" allowOverlap="1" wp14:anchorId="3A5F95D5" wp14:editId="0003EC84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6286500</wp:posOffset>
                  </wp:positionV>
                  <wp:extent cx="4953000" cy="190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201" name="Rectangl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EEC00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5F95D5" id="Rectangle 32" o:spid="_x0000_s1038" style="position:absolute;margin-left:162pt;margin-top:495pt;width:390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  <v:textbox inset="5pt,0,5pt,5pt">
                    <w:txbxContent>
                      <w:p w14:paraId="38EEC00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4080" behindDoc="0" locked="0" layoutInCell="0" allowOverlap="1" wp14:anchorId="31953927" wp14:editId="44BE65A9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6223000</wp:posOffset>
                  </wp:positionV>
                  <wp:extent cx="4953000" cy="63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200" name="Rectangl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C30C53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5104" behindDoc="0" locked="0" layoutInCell="0" allowOverlap="1" wp14:anchorId="574ED98D" wp14:editId="06FCCD9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6223000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199" name="Lin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E58D4A7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6128" behindDoc="0" locked="0" layoutInCell="0" allowOverlap="1" wp14:anchorId="2B67EBC1" wp14:editId="4CCC130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6477000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198" name="Lin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FAC12A2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7152" behindDoc="0" locked="0" layoutInCell="0" allowOverlap="1" wp14:anchorId="4C037539" wp14:editId="3BB4D89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6477000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97" name="Rectangle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A6AD10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8176" behindDoc="0" locked="0" layoutInCell="0" allowOverlap="1" wp14:anchorId="23E5B3E8" wp14:editId="3E3394B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6477000</wp:posOffset>
                  </wp:positionV>
                  <wp:extent cx="1524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96" name="Rectangle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7678C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Spolufinancovaný z: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3E5B3E8" id="Rectangle 37" o:spid="_x0000_s1039" style="position:absolute;margin-left:42pt;margin-top:510pt;width:120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  <v:textbox inset="0,5pt,0,5pt">
                    <w:txbxContent>
                      <w:p w14:paraId="517678C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Spolufinancovaný z: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9200" behindDoc="0" locked="0" layoutInCell="0" allowOverlap="1" wp14:anchorId="5BDCE441" wp14:editId="442D7F29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6477000</wp:posOffset>
                  </wp:positionV>
                  <wp:extent cx="4953000" cy="63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95" name="Rectangle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C0FDF01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0224" behindDoc="0" locked="0" layoutInCell="0" allowOverlap="1" wp14:anchorId="207410CD" wp14:editId="1FB55833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6540500</wp:posOffset>
                  </wp:positionV>
                  <wp:extent cx="4953000" cy="190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94" name="Rectangl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CC37C2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1248" behindDoc="0" locked="0" layoutInCell="0" allowOverlap="1" wp14:anchorId="0B055A32" wp14:editId="6761F672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6540500</wp:posOffset>
                  </wp:positionV>
                  <wp:extent cx="4953000" cy="190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93" name="Rectangle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C425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4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055A32" id="Rectangle 40" o:spid="_x0000_s1040" style="position:absolute;margin-left:162pt;margin-top:515pt;width:390pt;height:1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  <v:textbox inset="5pt,0,5pt,5pt">
                    <w:txbxContent>
                      <w:p w14:paraId="2D1C425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6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2272" behindDoc="0" locked="0" layoutInCell="0" allowOverlap="1" wp14:anchorId="34385BCA" wp14:editId="71262F3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6477000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192" name="Line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C8961B3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3296" behindDoc="0" locked="0" layoutInCell="0" allowOverlap="1" wp14:anchorId="60ED70B2" wp14:editId="10094D4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6731000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191" name="Lin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0CDA726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4320" behindDoc="0" locked="0" layoutInCell="0" allowOverlap="1" wp14:anchorId="4FE69D38" wp14:editId="5D2A53E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6731000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90" name="Rectangle 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9E574DA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5344" behindDoc="0" locked="0" layoutInCell="0" allowOverlap="1" wp14:anchorId="3BE251C3" wp14:editId="7467753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6731000</wp:posOffset>
                  </wp:positionV>
                  <wp:extent cx="1524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89" name="Rectangle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70781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8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Prioritná os: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BE251C3" id="Rectangle 44" o:spid="_x0000_s1041" style="position:absolute;margin-left:42pt;margin-top:530pt;width:120pt;height:20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  <v:textbox inset="0,5pt,0,5pt">
                    <w:txbxContent>
                      <w:p w14:paraId="6970781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0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Prioritná os: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6368" behindDoc="0" locked="0" layoutInCell="0" allowOverlap="1" wp14:anchorId="400799FD" wp14:editId="7EAB59F2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6731000</wp:posOffset>
                  </wp:positionV>
                  <wp:extent cx="4953000" cy="63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88" name="Rectangl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D27FD77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7392" behindDoc="0" locked="0" layoutInCell="0" allowOverlap="1" wp14:anchorId="0EA68D5B" wp14:editId="26899A07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6794500</wp:posOffset>
                  </wp:positionV>
                  <wp:extent cx="4953000" cy="190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87" name="Rectangl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3A50B5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8416" behindDoc="0" locked="0" layoutInCell="0" allowOverlap="1" wp14:anchorId="07E6BA57" wp14:editId="39874D22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6794500</wp:posOffset>
                  </wp:positionV>
                  <wp:extent cx="4953000" cy="190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86" name="Rectangl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57E5D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2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7E6BA57" id="Rectangle 47" o:spid="_x0000_s1042" style="position:absolute;margin-left:162pt;margin-top:535pt;width:390pt;height:1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  <v:textbox inset="5pt,0,5pt,5pt">
                    <w:txbxContent>
                      <w:p w14:paraId="3D57E5D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9440" behindDoc="0" locked="0" layoutInCell="0" allowOverlap="1" wp14:anchorId="16A6EDAB" wp14:editId="1CF8643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6731000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185" name="L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26BA3AB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10464" behindDoc="0" locked="0" layoutInCell="0" allowOverlap="1" wp14:anchorId="002909BE" wp14:editId="4167724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6985000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184" name="L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8F82F8A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11488" behindDoc="0" locked="0" layoutInCell="0" allowOverlap="1" wp14:anchorId="3896CBE1" wp14:editId="0C185BA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6985000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5" name="Rectangle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EBA4F86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12512" behindDoc="0" locked="0" layoutInCell="0" allowOverlap="1" wp14:anchorId="1D817C4D" wp14:editId="0B8A4CE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6985000</wp:posOffset>
                  </wp:positionV>
                  <wp:extent cx="1524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4" name="Rectangle 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D83F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6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Konkrétny cieľ: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817C4D" id="Rectangle 51" o:spid="_x0000_s1043" style="position:absolute;margin-left:42pt;margin-top:550pt;width:120pt;height:20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  <v:textbox inset="0,5pt,0,5pt">
                    <w:txbxContent>
                      <w:p w14:paraId="710D83F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8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Konkrétny cieľ: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13536" behindDoc="0" locked="0" layoutInCell="0" allowOverlap="1" wp14:anchorId="53B4CC80" wp14:editId="5A162623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6985000</wp:posOffset>
                  </wp:positionV>
                  <wp:extent cx="4953000" cy="63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3" name="Rectangle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DC4659B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14560" behindDoc="0" locked="0" layoutInCell="0" allowOverlap="1" wp14:anchorId="1EC1EC2D" wp14:editId="108E3D90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7048500</wp:posOffset>
                  </wp:positionV>
                  <wp:extent cx="4953000" cy="190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2" name="Rectangle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F204D8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15584" behindDoc="0" locked="0" layoutInCell="0" allowOverlap="1" wp14:anchorId="3BDC6E2B" wp14:editId="127B2B96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7048500</wp:posOffset>
                  </wp:positionV>
                  <wp:extent cx="4953000" cy="190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1" name="Rectangle 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9D03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0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BDC6E2B" id="Rectangle 54" o:spid="_x0000_s1044" style="position:absolute;margin-left:162pt;margin-top:555pt;width:390pt;height:1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  <v:textbox inset="5pt,0,5pt,5pt">
                    <w:txbxContent>
                      <w:p w14:paraId="7F49D03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2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16608" behindDoc="0" locked="0" layoutInCell="0" allowOverlap="1" wp14:anchorId="1A43C34E" wp14:editId="34A8487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6985000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90" name="Line 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C296C97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17632" behindDoc="0" locked="0" layoutInCell="0" allowOverlap="1" wp14:anchorId="36F037B3" wp14:editId="3895924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7239000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89" name="Line 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3BE6105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18656" behindDoc="0" locked="0" layoutInCell="0" allowOverlap="1" wp14:anchorId="5D19E691" wp14:editId="45AF1FA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7239000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8" name="Rectangle 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F7EB13C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19680" behindDoc="0" locked="0" layoutInCell="0" allowOverlap="1" wp14:anchorId="6A5EB889" wp14:editId="4EDA62A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7239000</wp:posOffset>
                  </wp:positionV>
                  <wp:extent cx="1524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7" name="Rectangle 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C20D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Kategórie regiónov: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A5EB889" id="Rectangle 58" o:spid="_x0000_s1045" style="position:absolute;margin-left:42pt;margin-top:570pt;width:120pt;height:20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  <v:textbox inset="0,5pt,0,5pt">
                    <w:txbxContent>
                      <w:p w14:paraId="3CDC20D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Kategórie regiónov: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0704" behindDoc="0" locked="0" layoutInCell="0" allowOverlap="1" wp14:anchorId="2B08207A" wp14:editId="71D2A070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7239000</wp:posOffset>
                  </wp:positionV>
                  <wp:extent cx="4953000" cy="63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6" name="Rectangle 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199872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1728" behindDoc="0" locked="0" layoutInCell="0" allowOverlap="1" wp14:anchorId="3861EAC4" wp14:editId="1F782145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7302500</wp:posOffset>
                  </wp:positionV>
                  <wp:extent cx="4953000" cy="190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5" name="Rectangle 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30CDE80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2752" behindDoc="0" locked="0" layoutInCell="0" allowOverlap="1" wp14:anchorId="5EA11328" wp14:editId="6468BD1F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7302500</wp:posOffset>
                  </wp:positionV>
                  <wp:extent cx="4953000" cy="190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3" name="Rectangle 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60CC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8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A11328" id="Rectangle 61" o:spid="_x0000_s1046" style="position:absolute;margin-left:162pt;margin-top:575pt;width:390pt;height:1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  <v:textbox inset="5pt,0,5pt,5pt">
                    <w:txbxContent>
                      <w:p w14:paraId="61C60CC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3776" behindDoc="0" locked="0" layoutInCell="0" allowOverlap="1" wp14:anchorId="212C3511" wp14:editId="37FC88B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7239000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82" name="Line 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8A5BCBC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4800" behindDoc="0" locked="0" layoutInCell="0" allowOverlap="1" wp14:anchorId="6E16CA5F" wp14:editId="7B5E872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7493000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81" name="Line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05EEE1B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5824" behindDoc="0" locked="0" layoutInCell="0" allowOverlap="1" wp14:anchorId="74750CD5" wp14:editId="497A43D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7683500</wp:posOffset>
                  </wp:positionV>
                  <wp:extent cx="6477000" cy="279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0" name="Rectangle 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12E0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delText>Kategorizácia za Konkrétne ciele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750CD5" id="Rectangle 64" o:spid="_x0000_s1047" style="position:absolute;margin-left:42pt;margin-top:605pt;width:510pt;height:22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  <v:textbox inset="0,1pt,0,8pt">
                    <w:txbxContent>
                      <w:p w14:paraId="33B12E0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delText>Kategorizácia za Konkrétne ciele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6848" behindDoc="0" locked="0" layoutInCell="0" allowOverlap="1" wp14:anchorId="72893757" wp14:editId="151CF33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7962900</wp:posOffset>
                  </wp:positionV>
                  <wp:extent cx="6477000" cy="6096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9" name="Rectangle 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BCFD9C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7872" behindDoc="0" locked="0" layoutInCell="0" allowOverlap="1" wp14:anchorId="12AAC944" wp14:editId="3CF7F21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7962900</wp:posOffset>
                  </wp:positionV>
                  <wp:extent cx="6477000" cy="6096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8" name="Rectangle 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70197C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8896" behindDoc="0" locked="0" layoutInCell="0" allowOverlap="1" wp14:anchorId="0F0F6BFF" wp14:editId="5DAED0F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7962900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7" name="Rectangle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2681C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6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Konkrétny cieľ: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F0F6BFF" id="Rectangle 67" o:spid="_x0000_s1048" style="position:absolute;margin-left:42pt;margin-top:627pt;width:12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  <v:textbox inset="0,3pt,10pt,3pt">
                    <w:txbxContent>
                      <w:p w14:paraId="532681C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8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Konkrétny cieľ: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9920" behindDoc="0" locked="0" layoutInCell="0" allowOverlap="1" wp14:anchorId="169401A1" wp14:editId="470F4C2A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7962900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6" name="Rectangle 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4D13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0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9401A1" id="Rectangle 68" o:spid="_x0000_s1049" style="position:absolute;margin-left:162pt;margin-top:627pt;width:39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  <v:textbox inset="5pt,3pt,10pt,3pt">
                    <w:txbxContent>
                      <w:p w14:paraId="7664D13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2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30944" behindDoc="0" locked="0" layoutInCell="0" allowOverlap="1" wp14:anchorId="30E9B675" wp14:editId="1109801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8166100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5" name="Rectangle 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7E8862A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31968" behindDoc="0" locked="0" layoutInCell="0" allowOverlap="1" wp14:anchorId="3484E208" wp14:editId="68E00C4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8166100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4" name="Rectangle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38D1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4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Oblasť intervencie: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381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484E208" id="Rectangle 70" o:spid="_x0000_s1050" style="position:absolute;margin-left:42pt;margin-top:643pt;width:13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  <v:textbox inset="30pt,3pt,10pt,3pt">
                    <w:txbxContent>
                      <w:p w14:paraId="56838D1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6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Oblasť intervencie: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32992" behindDoc="0" locked="0" layoutInCell="0" allowOverlap="1" wp14:anchorId="76448CB5" wp14:editId="3ED6F86F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8166100</wp:posOffset>
                  </wp:positionV>
                  <wp:extent cx="4826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3" name="Rectangle 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298A53C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34016" behindDoc="0" locked="0" layoutInCell="0" allowOverlap="1" wp14:anchorId="58059DC1" wp14:editId="6A81D060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8166100</wp:posOffset>
                  </wp:positionV>
                  <wp:extent cx="4699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2" name="Rectangle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9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71D067E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35040" behindDoc="0" locked="0" layoutInCell="0" allowOverlap="1" wp14:anchorId="1123D5DC" wp14:editId="26D00A60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8166100</wp:posOffset>
                  </wp:positionV>
                  <wp:extent cx="4699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1" name="Rectangle 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9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E7552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8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23D5DC" id="Rectangle 73" o:spid="_x0000_s1051" style="position:absolute;margin-left:182pt;margin-top:643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  <v:textbox inset="0,3pt,10pt,3pt">
                    <w:txbxContent>
                      <w:p w14:paraId="18E7552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36064" behindDoc="0" locked="0" layoutInCell="0" allowOverlap="1" wp14:anchorId="162ADA39" wp14:editId="05026BEA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8166100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70" name="Line 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79EA710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37088" behindDoc="0" locked="0" layoutInCell="0" allowOverlap="1" wp14:anchorId="48F2B41E" wp14:editId="21F4C10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8369300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69" name="Rectangle 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8F5232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38112" behindDoc="0" locked="0" layoutInCell="0" allowOverlap="1" wp14:anchorId="459D48F6" wp14:editId="3E04DA0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8369300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68" name="Rectangle 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FB5B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2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Hospodárska činnosť: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381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59D48F6" id="Rectangle 76" o:spid="_x0000_s1052" style="position:absolute;margin-left:42pt;margin-top:659pt;width:130pt;height:16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  <v:textbox inset="30pt,3pt,10pt,3pt">
                    <w:txbxContent>
                      <w:p w14:paraId="678FB5B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Hospodárska činnosť: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39136" behindDoc="0" locked="0" layoutInCell="0" allowOverlap="1" wp14:anchorId="5B2D6ED9" wp14:editId="79026407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8369300</wp:posOffset>
                  </wp:positionV>
                  <wp:extent cx="4826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67" name="Rectangle 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29CDDF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0160" behindDoc="0" locked="0" layoutInCell="0" allowOverlap="1" wp14:anchorId="6BC461A4" wp14:editId="67E2CF94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8369300</wp:posOffset>
                  </wp:positionV>
                  <wp:extent cx="4699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66" name="Rectangle 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9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A847B90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1184" behindDoc="0" locked="0" layoutInCell="0" allowOverlap="1" wp14:anchorId="03425C7A" wp14:editId="23E26387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8369300</wp:posOffset>
                  </wp:positionV>
                  <wp:extent cx="4699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65" name="Rectangle 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9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D3D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3425C7A" id="Rectangle 79" o:spid="_x0000_s1053" style="position:absolute;margin-left:182pt;margin-top:659pt;width:370pt;height:16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  <v:textbox inset="0,3pt,10pt,3pt">
                    <w:txbxContent>
                      <w:p w14:paraId="0F17D3D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2208" behindDoc="0" locked="0" layoutInCell="0" allowOverlap="1" wp14:anchorId="3F10F628" wp14:editId="08C02B49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8369300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64" name="Line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7CB1CD2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3232" behindDoc="0" locked="0" layoutInCell="0" allowOverlap="1" wp14:anchorId="4F493F53" wp14:editId="480F28A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7962900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183" name="Line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9511A84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4256" behindDoc="0" locked="0" layoutInCell="0" allowOverlap="1" wp14:anchorId="08972573" wp14:editId="298468A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8572500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182" name="Line 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C321D94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5280" behindDoc="0" locked="0" layoutInCell="0" allowOverlap="1" wp14:anchorId="57AF60CD" wp14:editId="7E2170A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9906000</wp:posOffset>
                  </wp:positionV>
                  <wp:extent cx="15875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81" name="Rectangle 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122EB0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746304" behindDoc="0" locked="0" layoutInCell="0" allowOverlap="1" wp14:anchorId="63EBFB94" wp14:editId="6F1F4417">
              <wp:simplePos x="0" y="0"/>
              <wp:positionH relativeFrom="page">
                <wp:posOffset>533400</wp:posOffset>
              </wp:positionH>
              <wp:positionV relativeFrom="page">
                <wp:posOffset>9906000</wp:posOffset>
              </wp:positionV>
              <wp:extent cx="114300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240" y="19440"/>
                  <wp:lineTo x="21240" y="0"/>
                  <wp:lineTo x="0" y="0"/>
                </wp:wrapPolygon>
              </wp:wrapThrough>
              <wp:docPr id="84" name="Obrázok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4"/>
                      <pic:cNvPicPr>
                        <a:picLocks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7328" behindDoc="0" locked="0" layoutInCell="0" allowOverlap="1" wp14:anchorId="1D8412B4" wp14:editId="6ECE500A">
                  <wp:simplePos x="0" y="0"/>
                  <wp:positionH relativeFrom="page">
                    <wp:posOffset>6769100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80" name="Rectangle 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CCBC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20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z 6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8412B4" id="Rectangle 85" o:spid="_x0000_s1054" style="position:absolute;margin-left:533pt;margin-top:780pt;width:20pt;height:10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  <v:textbox inset="0,1pt,0,0">
                    <w:txbxContent>
                      <w:p w14:paraId="1C2CCBC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2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22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z 6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8352" behindDoc="0" locked="0" layoutInCell="0" allowOverlap="1" wp14:anchorId="7BE188DD" wp14:editId="164C8298">
                  <wp:simplePos x="0" y="0"/>
                  <wp:positionH relativeFrom="page">
                    <wp:posOffset>6515100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79" name="Rectangle 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5CEA5A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2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24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1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E188DD" id="Rectangle 86" o:spid="_x0000_s1055" style="position:absolute;margin-left:513pt;margin-top:780pt;width:20pt;height:10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  <v:textbox inset="0,1pt,0,0">
                    <w:txbxContent>
                      <w:p w14:paraId="7D5CEA5A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2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26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1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9376" behindDoc="0" locked="0" layoutInCell="0" allowOverlap="1" wp14:anchorId="103AC1E3" wp14:editId="392CCB93">
                  <wp:simplePos x="0" y="0"/>
                  <wp:positionH relativeFrom="page">
                    <wp:posOffset>2120900</wp:posOffset>
                  </wp:positionH>
                  <wp:positionV relativeFrom="page">
                    <wp:posOffset>9906000</wp:posOffset>
                  </wp:positionV>
                  <wp:extent cx="26035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78" name="Rectangle 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035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CF78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2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28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Predmet podpory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3AC1E3" id="Rectangle 87" o:spid="_x0000_s1056" style="position:absolute;margin-left:167pt;margin-top:780pt;width:205pt;height:10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  <v:textbox inset="0,1pt,0,0">
                    <w:txbxContent>
                      <w:p w14:paraId="00FCF78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2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3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Predmet podpory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 w:rsidR="00974463">
          <w:rPr>
            <w:rFonts w:ascii="Roboto" w:hAnsi="Roboto"/>
            <w:sz w:val="24"/>
            <w:szCs w:val="24"/>
          </w:rPr>
          <w:br w:type="page"/>
        </w:r>
        <w:bookmarkStart w:id="131" w:name="JR_PAGE_ANCHOR_0_2"/>
        <w:bookmarkEnd w:id="131"/>
        <w:r>
          <w:rPr>
            <w:noProof/>
          </w:rPr>
          <w:lastRenderedPageBreak/>
          <mc:AlternateContent>
            <mc:Choice Requires="wps">
              <w:drawing>
                <wp:anchor distT="0" distB="0" distL="114300" distR="114300" simplePos="0" relativeHeight="251871232" behindDoc="0" locked="0" layoutInCell="0" allowOverlap="1" wp14:anchorId="068AA364" wp14:editId="0FAAF6C4">
                  <wp:simplePos x="0" y="0"/>
                  <wp:positionH relativeFrom="page">
                    <wp:posOffset>1003300</wp:posOffset>
                  </wp:positionH>
                  <wp:positionV relativeFrom="page">
                    <wp:posOffset>6134100</wp:posOffset>
                  </wp:positionV>
                  <wp:extent cx="1054100" cy="2286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77" name="Rectangle 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4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B552B" w14:textId="77777777" w:rsidR="00E01EC6" w:rsidRDefault="00796472" w:rsidP="00E01EC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3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3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14FF03F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3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8AA364" id="Rectangle 88" o:spid="_x0000_s1057" style="position:absolute;margin-left:79pt;margin-top:483pt;width:83pt;height:18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  <v:textbox inset="0,3pt,10pt,3pt">
                    <w:txbxContent>
                      <w:p w14:paraId="10FB552B" w14:textId="77777777" w:rsidR="00E01EC6" w:rsidRDefault="00796472" w:rsidP="00E01EC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3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36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14FF03F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3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81472" behindDoc="0" locked="0" layoutInCell="0" allowOverlap="1" wp14:anchorId="2CC982F6" wp14:editId="49B1F55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6134100</wp:posOffset>
                  </wp:positionV>
                  <wp:extent cx="533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76" name="Rectangle 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3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7CC8FE" w14:textId="77777777" w:rsidR="00E01EC6" w:rsidRDefault="00796472" w:rsidP="00E01EC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3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3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1.</w:delText>
                                </w:r>
                                <w:r w:rsidR="00E01EC6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 </w:delText>
                                </w:r>
                              </w:del>
                            </w:p>
                            <w:p w14:paraId="2F3795E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4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CC982F6" id="Rectangle 89" o:spid="_x0000_s1058" style="position:absolute;margin-left:42pt;margin-top:483pt;width:42pt;height:16pt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  <v:textbox inset="0,3pt,10pt,3pt">
                    <w:txbxContent>
                      <w:p w14:paraId="557CC8FE" w14:textId="77777777" w:rsidR="00E01EC6" w:rsidRDefault="00796472" w:rsidP="00E01EC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4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42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1.</w:delText>
                          </w:r>
                          <w:r w:rsidR="00E01EC6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 </w:delText>
                          </w:r>
                        </w:del>
                      </w:p>
                      <w:p w14:paraId="2F3795E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4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22080" behindDoc="0" locked="0" layoutInCell="0" allowOverlap="1" wp14:anchorId="4B1D68D0" wp14:editId="424AD079">
                  <wp:simplePos x="0" y="0"/>
                  <wp:positionH relativeFrom="page">
                    <wp:posOffset>1012825</wp:posOffset>
                  </wp:positionH>
                  <wp:positionV relativeFrom="page">
                    <wp:posOffset>3924300</wp:posOffset>
                  </wp:positionV>
                  <wp:extent cx="1044575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75" name="Rectangle 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44575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EE48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4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45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B1D68D0" id="Rectangle 90" o:spid="_x0000_s1059" style="position:absolute;margin-left:79.75pt;margin-top:309pt;width:82.25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  <v:textbox inset="0,3pt,10pt,3pt">
                    <w:txbxContent>
                      <w:p w14:paraId="606EE48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4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47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32320" behindDoc="0" locked="0" layoutInCell="0" allowOverlap="1" wp14:anchorId="4B2C94C9" wp14:editId="0854D34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3924300</wp:posOffset>
                  </wp:positionV>
                  <wp:extent cx="600075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74" name="Rectangle 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00075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2206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4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4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1.</w:delText>
                                </w:r>
                                <w:r w:rsidR="00E01EC6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B2C94C9" id="Rectangle 91" o:spid="_x0000_s1060" style="position:absolute;margin-left:42pt;margin-top:309pt;width:47.25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  <v:textbox inset="0,3pt,10pt,3pt">
                    <w:txbxContent>
                      <w:p w14:paraId="43D2206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5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51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1.</w:delText>
                          </w:r>
                          <w:r w:rsidR="00E01EC6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85216" behindDoc="0" locked="0" layoutInCell="0" allowOverlap="1" wp14:anchorId="39398EED" wp14:editId="702CEEEA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1866900</wp:posOffset>
                  </wp:positionV>
                  <wp:extent cx="1279525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73" name="Rectangle 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9525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0821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5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5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Predfinancovanie: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398EED" id="Rectangle 92" o:spid="_x0000_s1061" style="position:absolute;margin-left:147pt;margin-top:147pt;width:100.75pt;height:16pt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  <v:textbox inset="5pt,3pt,10pt,3pt">
                    <w:txbxContent>
                      <w:p w14:paraId="6AF0821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5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55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Predfinancovanie: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9616" behindDoc="0" locked="0" layoutInCell="0" allowOverlap="1" wp14:anchorId="06D67887" wp14:editId="6CDA8DB6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1460500</wp:posOffset>
                  </wp:positionV>
                  <wp:extent cx="1222375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72" name="Rectangle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22375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BE07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5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5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Zálohové platby: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D67887" id="Rectangle 93" o:spid="_x0000_s1062" style="position:absolute;margin-left:147pt;margin-top:115pt;width:96.25pt;height:16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  <v:textbox inset="5pt,3pt,10pt,3pt">
                    <w:txbxContent>
                      <w:p w14:paraId="4C6BE07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5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59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Zálohové platby: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0400" behindDoc="0" locked="0" layoutInCell="0" allowOverlap="1" wp14:anchorId="177B6193" wp14:editId="735B11F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914400</wp:posOffset>
                  </wp:positionV>
                  <wp:extent cx="508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71" name="Rectangle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5713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6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6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2.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77B6193" id="Rectangle 94" o:spid="_x0000_s1063" style="position:absolute;margin-left:42pt;margin-top:1in;width:40pt;height:43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  <v:textbox inset="0,1pt,0,15pt">
                    <w:txbxContent>
                      <w:p w14:paraId="6CE5713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6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6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2.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1424" behindDoc="0" locked="0" layoutInCell="0" allowOverlap="1" wp14:anchorId="07CC9769" wp14:editId="4ED93BA2">
                  <wp:simplePos x="0" y="0"/>
                  <wp:positionH relativeFrom="page">
                    <wp:posOffset>1041400</wp:posOffset>
                  </wp:positionH>
                  <wp:positionV relativeFrom="page">
                    <wp:posOffset>914400</wp:posOffset>
                  </wp:positionV>
                  <wp:extent cx="5969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70" name="Rectangle 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69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6DC9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6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6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Financovanie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7CC9769" id="Rectangle 95" o:spid="_x0000_s1064" style="position:absolute;margin-left:82pt;margin-top:1in;width:470pt;height:43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  <v:textbox inset="0,1pt,0,15pt">
                    <w:txbxContent>
                      <w:p w14:paraId="4F46DC9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6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6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Financovanie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2448" behindDoc="0" locked="0" layoutInCell="0" allowOverlap="1" wp14:anchorId="7ED1A14C" wp14:editId="4B25CC9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1460500</wp:posOffset>
                  </wp:positionV>
                  <wp:extent cx="6477000" cy="1219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69" name="Rectangle 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277136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3472" behindDoc="0" locked="0" layoutInCell="0" allowOverlap="1" wp14:anchorId="0426403B" wp14:editId="4A7AD194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1460500</wp:posOffset>
                  </wp:positionV>
                  <wp:extent cx="5143500" cy="4064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68" name="Rectangle 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435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C89D3BC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4496" behindDoc="0" locked="0" layoutInCell="0" allowOverlap="1" wp14:anchorId="64C6F2CE" wp14:editId="3F5DB316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1663700</wp:posOffset>
                  </wp:positionV>
                  <wp:extent cx="4699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67" name="Rectangle 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9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91CFE9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5520" behindDoc="0" locked="0" layoutInCell="0" allowOverlap="1" wp14:anchorId="08AC1C33" wp14:editId="4DC295C3">
                  <wp:simplePos x="0" y="0"/>
                  <wp:positionH relativeFrom="page">
                    <wp:posOffset>2438400</wp:posOffset>
                  </wp:positionH>
                  <wp:positionV relativeFrom="page">
                    <wp:posOffset>1663700</wp:posOffset>
                  </wp:positionV>
                  <wp:extent cx="4572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66" name="Rectangle 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5EBA3E0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6544" behindDoc="0" locked="0" layoutInCell="0" allowOverlap="1" wp14:anchorId="3CF82D63" wp14:editId="17F1F6C0">
                  <wp:simplePos x="0" y="0"/>
                  <wp:positionH relativeFrom="page">
                    <wp:posOffset>2438400</wp:posOffset>
                  </wp:positionH>
                  <wp:positionV relativeFrom="page">
                    <wp:posOffset>1663700</wp:posOffset>
                  </wp:positionV>
                  <wp:extent cx="508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65" name="Rectangle 1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224C3F1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7568" behindDoc="0" locked="0" layoutInCell="0" allowOverlap="1" wp14:anchorId="3893D7AD" wp14:editId="1AC5DCF8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1663700</wp:posOffset>
                  </wp:positionV>
                  <wp:extent cx="4699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496" y="-2147483648"/>
                      <wp:lineTo x="496" y="-2147483648"/>
                      <wp:lineTo x="0" y="-2147483648"/>
                    </wp:wrapPolygon>
                  </wp:wrapThrough>
                  <wp:docPr id="1164" name="Line 1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699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975095E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8592" behindDoc="0" locked="0" layoutInCell="0" allowOverlap="1" wp14:anchorId="33BAD6C2" wp14:editId="21CDA0F4">
                  <wp:simplePos x="0" y="0"/>
                  <wp:positionH relativeFrom="page">
                    <wp:posOffset>2946400</wp:posOffset>
                  </wp:positionH>
                  <wp:positionV relativeFrom="page">
                    <wp:posOffset>1460500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63" name="Rectangle 1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8EC6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6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6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IBAN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3BAD6C2" id="Rectangle 102" o:spid="_x0000_s1065" style="position:absolute;margin-left:23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  <v:textbox inset="0,3pt,10pt,3pt">
                    <w:txbxContent>
                      <w:p w14:paraId="5D88EC6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7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7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IBAN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0640" behindDoc="0" locked="0" layoutInCell="0" allowOverlap="1" wp14:anchorId="68A46743" wp14:editId="061A5F24">
                  <wp:simplePos x="0" y="0"/>
                  <wp:positionH relativeFrom="page">
                    <wp:posOffset>3962400</wp:posOffset>
                  </wp:positionH>
                  <wp:positionV relativeFrom="page">
                    <wp:posOffset>1460500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62" name="Rectangle 1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2EFD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7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7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Banka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A46743" id="Rectangle 103" o:spid="_x0000_s1066" style="position:absolute;margin-left:312pt;margin-top:115pt;width:80pt;height:16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  <v:textbox inset="0,3pt,10pt,3pt">
                    <w:txbxContent>
                      <w:p w14:paraId="2822EFD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7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7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Banka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1664" behindDoc="0" locked="0" layoutInCell="0" allowOverlap="1" wp14:anchorId="3CC0ADD6" wp14:editId="46D9C8B4">
                  <wp:simplePos x="0" y="0"/>
                  <wp:positionH relativeFrom="page">
                    <wp:posOffset>4978400</wp:posOffset>
                  </wp:positionH>
                  <wp:positionV relativeFrom="page">
                    <wp:posOffset>1460500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61" name="Rectangle 1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10F3E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7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7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Platnosť od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C0ADD6" id="Rectangle 104" o:spid="_x0000_s1067" style="position:absolute;margin-left:392pt;margin-top:115pt;width:80pt;height:16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  <v:textbox inset="0,3pt,10pt,3pt">
                    <w:txbxContent>
                      <w:p w14:paraId="4910F3E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7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7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Platnosť od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2688" behindDoc="0" locked="0" layoutInCell="0" allowOverlap="1" wp14:anchorId="2BF572B0" wp14:editId="023DA6DA">
                  <wp:simplePos x="0" y="0"/>
                  <wp:positionH relativeFrom="page">
                    <wp:posOffset>5994400</wp:posOffset>
                  </wp:positionH>
                  <wp:positionV relativeFrom="page">
                    <wp:posOffset>1460500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60" name="Rectangle 1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EB41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8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8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Platnosť do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F572B0" id="Rectangle 105" o:spid="_x0000_s1068" style="position:absolute;margin-left:472pt;margin-top:115pt;width:8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  <v:textbox inset="0,3pt,10pt,3pt">
                    <w:txbxContent>
                      <w:p w14:paraId="615EB41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8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8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Platnosť do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3712" behindDoc="0" locked="0" layoutInCell="0" allowOverlap="1" wp14:anchorId="1236B5AA" wp14:editId="57E404A3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1460500</wp:posOffset>
                  </wp:positionV>
                  <wp:extent cx="5143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41" y="-2147483648"/>
                      <wp:lineTo x="541" y="-2147483648"/>
                      <wp:lineTo x="0" y="-2147483648"/>
                    </wp:wrapPolygon>
                  </wp:wrapThrough>
                  <wp:docPr id="1159" name="Line 1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143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7C4398D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4736" behindDoc="0" locked="0" layoutInCell="0" allowOverlap="1" wp14:anchorId="6192D5CD" wp14:editId="59210B96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1866900</wp:posOffset>
                  </wp:positionV>
                  <wp:extent cx="5143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41" y="-2147483648"/>
                      <wp:lineTo x="541" y="-2147483648"/>
                      <wp:lineTo x="0" y="-2147483648"/>
                    </wp:wrapPolygon>
                  </wp:wrapThrough>
                  <wp:docPr id="1158" name="Line 1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143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3F40C04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5760" behindDoc="0" locked="0" layoutInCell="0" allowOverlap="1" wp14:anchorId="63C66BD5" wp14:editId="4E23AB43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2273300</wp:posOffset>
                  </wp:positionV>
                  <wp:extent cx="5143500" cy="4064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57" name="Rectangle 1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435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BAD021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6784" behindDoc="0" locked="0" layoutInCell="0" allowOverlap="1" wp14:anchorId="496DFDDC" wp14:editId="1BB0B691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2476500</wp:posOffset>
                  </wp:positionV>
                  <wp:extent cx="4699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56" name="Rectangle 1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9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BB2E3D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7808" behindDoc="0" locked="0" layoutInCell="0" allowOverlap="1" wp14:anchorId="6558A3C1" wp14:editId="148EFD1B">
                  <wp:simplePos x="0" y="0"/>
                  <wp:positionH relativeFrom="page">
                    <wp:posOffset>2438400</wp:posOffset>
                  </wp:positionH>
                  <wp:positionV relativeFrom="page">
                    <wp:posOffset>2476500</wp:posOffset>
                  </wp:positionV>
                  <wp:extent cx="4572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55" name="Rectangle 1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786A2A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8832" behindDoc="0" locked="0" layoutInCell="0" allowOverlap="1" wp14:anchorId="4C90AE0E" wp14:editId="6572203B">
                  <wp:simplePos x="0" y="0"/>
                  <wp:positionH relativeFrom="page">
                    <wp:posOffset>2438400</wp:posOffset>
                  </wp:positionH>
                  <wp:positionV relativeFrom="page">
                    <wp:posOffset>2476500</wp:posOffset>
                  </wp:positionV>
                  <wp:extent cx="508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54" name="Rectangle 1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B6C87A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9856" behindDoc="0" locked="0" layoutInCell="0" allowOverlap="1" wp14:anchorId="664B6CC5" wp14:editId="7698ACA3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2476500</wp:posOffset>
                  </wp:positionV>
                  <wp:extent cx="4699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496" y="-2147483648"/>
                      <wp:lineTo x="496" y="-2147483648"/>
                      <wp:lineTo x="0" y="-2147483648"/>
                    </wp:wrapPolygon>
                  </wp:wrapThrough>
                  <wp:docPr id="1153" name="Line 1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699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02BAEBA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70880" behindDoc="0" locked="0" layoutInCell="0" allowOverlap="1" wp14:anchorId="5A23D8B5" wp14:editId="2C3D7C62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2273300</wp:posOffset>
                  </wp:positionV>
                  <wp:extent cx="1079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52" name="Rectangle 1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79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3B88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8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85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Refundácia: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A23D8B5" id="Rectangle 113" o:spid="_x0000_s1069" style="position:absolute;margin-left:147pt;margin-top:179pt;width:85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  <v:textbox inset="5pt,3pt,10pt,3pt">
                    <w:txbxContent>
                      <w:p w14:paraId="1C63B88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8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87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Refundácia: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71904" behindDoc="0" locked="0" layoutInCell="0" allowOverlap="1" wp14:anchorId="4DD99344" wp14:editId="2EF38579">
                  <wp:simplePos x="0" y="0"/>
                  <wp:positionH relativeFrom="page">
                    <wp:posOffset>3962400</wp:posOffset>
                  </wp:positionH>
                  <wp:positionV relativeFrom="page">
                    <wp:posOffset>2273300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51" name="Rectangle 1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6996A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8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8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Banka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D99344" id="Rectangle 114" o:spid="_x0000_s1070" style="position:absolute;margin-left:312pt;margin-top:179pt;width:80pt;height:16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  <v:textbox inset="0,3pt,10pt,3pt">
                    <w:txbxContent>
                      <w:p w14:paraId="11E6996A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9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9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Banka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72928" behindDoc="0" locked="0" layoutInCell="0" allowOverlap="1" wp14:anchorId="4F5450C4" wp14:editId="70AB58ED">
                  <wp:simplePos x="0" y="0"/>
                  <wp:positionH relativeFrom="page">
                    <wp:posOffset>2946400</wp:posOffset>
                  </wp:positionH>
                  <wp:positionV relativeFrom="page">
                    <wp:posOffset>2273300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50" name="Rectangle 1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2EE8C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9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9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IBAN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F5450C4" id="Rectangle 115" o:spid="_x0000_s1071" style="position:absolute;margin-left:232pt;margin-top:179pt;width:80pt;height:16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  <v:textbox inset="0,3pt,10pt,3pt">
                    <w:txbxContent>
                      <w:p w14:paraId="252EE8C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9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9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IBAN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73952" behindDoc="0" locked="0" layoutInCell="0" allowOverlap="1" wp14:anchorId="787F613F" wp14:editId="49C2B67B">
                  <wp:simplePos x="0" y="0"/>
                  <wp:positionH relativeFrom="page">
                    <wp:posOffset>4978400</wp:posOffset>
                  </wp:positionH>
                  <wp:positionV relativeFrom="page">
                    <wp:posOffset>2273300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49" name="Rectangle 1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456F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9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9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Platnosť od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87F613F" id="Rectangle 116" o:spid="_x0000_s1072" style="position:absolute;margin-left:392pt;margin-top:179pt;width:8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  <v:textbox inset="0,3pt,10pt,3pt">
                    <w:txbxContent>
                      <w:p w14:paraId="65E456F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9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9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Platnosť od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74976" behindDoc="0" locked="0" layoutInCell="0" allowOverlap="1" wp14:anchorId="4DDF6B9E" wp14:editId="0F306B90">
                  <wp:simplePos x="0" y="0"/>
                  <wp:positionH relativeFrom="page">
                    <wp:posOffset>5994400</wp:posOffset>
                  </wp:positionH>
                  <wp:positionV relativeFrom="page">
                    <wp:posOffset>2273300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48" name="Rectangle 1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1450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20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0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Platnosť do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DF6B9E" id="Rectangle 117" o:spid="_x0000_s1073" style="position:absolute;margin-left:472pt;margin-top:179pt;width:80pt;height:16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  <v:textbox inset="0,3pt,10pt,3pt">
                    <w:txbxContent>
                      <w:p w14:paraId="04C1450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20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0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Platnosť do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76000" behindDoc="0" locked="0" layoutInCell="0" allowOverlap="1" wp14:anchorId="4F9B1AA6" wp14:editId="0C5A3A02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2273300</wp:posOffset>
                  </wp:positionV>
                  <wp:extent cx="5143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41" y="-2147483648"/>
                      <wp:lineTo x="541" y="-2147483648"/>
                      <wp:lineTo x="0" y="-2147483648"/>
                    </wp:wrapPolygon>
                  </wp:wrapThrough>
                  <wp:docPr id="1147" name="Line 1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143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BA75CB7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77024" behindDoc="0" locked="0" layoutInCell="0" allowOverlap="1" wp14:anchorId="7C70212F" wp14:editId="74B60CB2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2679700</wp:posOffset>
                  </wp:positionV>
                  <wp:extent cx="5143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41" y="-2147483648"/>
                      <wp:lineTo x="541" y="-2147483648"/>
                      <wp:lineTo x="0" y="-2147483648"/>
                    </wp:wrapPolygon>
                  </wp:wrapThrough>
                  <wp:docPr id="1146" name="Line 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143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215F26B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78048" behindDoc="0" locked="0" layoutInCell="0" allowOverlap="1" wp14:anchorId="0711F5FD" wp14:editId="57169EF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1460500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45" name="Rectangle 1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B9A8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0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0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Forma financovania:</w:delText>
                                </w:r>
                                <w:r w:rsidRPr="00796472">
                                  <w:rPr>
                                    <w:rFonts w:ascii="Roboto" w:hAnsi="Roboto" w:cs="Roboto"/>
                                    <w:color w:val="000000"/>
                                    <w:sz w:val="20"/>
                                    <w:szCs w:val="20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711F5FD" id="Rectangle 120" o:spid="_x0000_s1074" style="position:absolute;margin-left:42pt;margin-top:115pt;width:10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  <v:textbox inset="0,3pt,0,3pt">
                    <w:txbxContent>
                      <w:p w14:paraId="635B9A8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0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0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Forma financovania:</w:delText>
                          </w:r>
                          <w:r w:rsidRPr="00796472">
                            <w:rPr>
                              <w:rFonts w:ascii="Roboto" w:hAnsi="Roboto" w:cs="Roboto"/>
                              <w:color w:val="000000"/>
                              <w:sz w:val="20"/>
                              <w:szCs w:val="20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79072" behindDoc="0" locked="0" layoutInCell="0" allowOverlap="1" wp14:anchorId="19DE0C9B" wp14:editId="76964EBA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1866900</wp:posOffset>
                  </wp:positionV>
                  <wp:extent cx="5143500" cy="4064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44" name="Rectangle 1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435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FA42E96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80096" behindDoc="0" locked="0" layoutInCell="0" allowOverlap="1" wp14:anchorId="7F572D27" wp14:editId="4E6C2D79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2070100</wp:posOffset>
                  </wp:positionV>
                  <wp:extent cx="4699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43" name="Rectangle 1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9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2A0C4C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81120" behindDoc="0" locked="0" layoutInCell="0" allowOverlap="1" wp14:anchorId="271961FC" wp14:editId="13D0D106">
                  <wp:simplePos x="0" y="0"/>
                  <wp:positionH relativeFrom="page">
                    <wp:posOffset>2438400</wp:posOffset>
                  </wp:positionH>
                  <wp:positionV relativeFrom="page">
                    <wp:posOffset>2070100</wp:posOffset>
                  </wp:positionV>
                  <wp:extent cx="4572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42" name="Rectangle 1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66AB0E3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82144" behindDoc="0" locked="0" layoutInCell="0" allowOverlap="1" wp14:anchorId="4CEF89CD" wp14:editId="1C866746">
                  <wp:simplePos x="0" y="0"/>
                  <wp:positionH relativeFrom="page">
                    <wp:posOffset>2438400</wp:posOffset>
                  </wp:positionH>
                  <wp:positionV relativeFrom="page">
                    <wp:posOffset>2070100</wp:posOffset>
                  </wp:positionV>
                  <wp:extent cx="508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41" name="Rectangle 1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E46507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83168" behindDoc="0" locked="0" layoutInCell="0" allowOverlap="1" wp14:anchorId="6B34AE30" wp14:editId="5F0B4565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2070100</wp:posOffset>
                  </wp:positionV>
                  <wp:extent cx="4699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496" y="-2147483648"/>
                      <wp:lineTo x="496" y="-2147483648"/>
                      <wp:lineTo x="0" y="-2147483648"/>
                    </wp:wrapPolygon>
                  </wp:wrapThrough>
                  <wp:docPr id="1140" name="Line 1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699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4459B9A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84192" behindDoc="0" locked="0" layoutInCell="0" allowOverlap="1" wp14:anchorId="4E722B80" wp14:editId="0CFBB85A">
                  <wp:simplePos x="0" y="0"/>
                  <wp:positionH relativeFrom="page">
                    <wp:posOffset>2946400</wp:posOffset>
                  </wp:positionH>
                  <wp:positionV relativeFrom="page">
                    <wp:posOffset>1866900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39" name="Rectangle 1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0511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20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0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IBAN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722B80" id="Rectangle 126" o:spid="_x0000_s1075" style="position:absolute;margin-left:23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  <v:textbox inset="0,3pt,10pt,3pt">
                    <w:txbxContent>
                      <w:p w14:paraId="7500511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21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1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IBAN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86240" behindDoc="0" locked="0" layoutInCell="0" allowOverlap="1" wp14:anchorId="2FDC08EC" wp14:editId="274F105D">
                  <wp:simplePos x="0" y="0"/>
                  <wp:positionH relativeFrom="page">
                    <wp:posOffset>3962400</wp:posOffset>
                  </wp:positionH>
                  <wp:positionV relativeFrom="page">
                    <wp:posOffset>1866900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38" name="Rectangle 1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CCAB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21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1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Banka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FDC08EC" id="Rectangle 127" o:spid="_x0000_s1076" style="position:absolute;margin-left:312pt;margin-top:147pt;width:80pt;height:16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  <v:textbox inset="0,3pt,10pt,3pt">
                    <w:txbxContent>
                      <w:p w14:paraId="417CCAB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21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1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Banka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87264" behindDoc="0" locked="0" layoutInCell="0" allowOverlap="1" wp14:anchorId="1F339654" wp14:editId="191AE67D">
                  <wp:simplePos x="0" y="0"/>
                  <wp:positionH relativeFrom="page">
                    <wp:posOffset>4978400</wp:posOffset>
                  </wp:positionH>
                  <wp:positionV relativeFrom="page">
                    <wp:posOffset>1866900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37" name="Rectangle 1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3105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21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1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Platnosť od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F339654" id="Rectangle 128" o:spid="_x0000_s1077" style="position:absolute;margin-left:392pt;margin-top:147pt;width:80pt;height:16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  <v:textbox inset="0,3pt,10pt,3pt">
                    <w:txbxContent>
                      <w:p w14:paraId="1DE3105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21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1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Platnosť od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88288" behindDoc="0" locked="0" layoutInCell="0" allowOverlap="1" wp14:anchorId="3809184F" wp14:editId="4FF672CE">
                  <wp:simplePos x="0" y="0"/>
                  <wp:positionH relativeFrom="page">
                    <wp:posOffset>5994400</wp:posOffset>
                  </wp:positionH>
                  <wp:positionV relativeFrom="page">
                    <wp:posOffset>1866900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36" name="Rectangle 1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71F8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22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2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Platnosť do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09184F" id="Rectangle 129" o:spid="_x0000_s1078" style="position:absolute;margin-left:472pt;margin-top:147pt;width:80pt;height:16pt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  <v:textbox inset="0,3pt,10pt,3pt">
                    <w:txbxContent>
                      <w:p w14:paraId="45E71F8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22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2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Platnosť do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89312" behindDoc="0" locked="0" layoutInCell="0" allowOverlap="1" wp14:anchorId="3C9F1616" wp14:editId="3E1F2E3F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1866900</wp:posOffset>
                  </wp:positionV>
                  <wp:extent cx="5143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41" y="-2147483648"/>
                      <wp:lineTo x="541" y="-2147483648"/>
                      <wp:lineTo x="0" y="-2147483648"/>
                    </wp:wrapPolygon>
                  </wp:wrapThrough>
                  <wp:docPr id="1135" name="Line 1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143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CF27C34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90336" behindDoc="0" locked="0" layoutInCell="0" allowOverlap="1" wp14:anchorId="4D3E0213" wp14:editId="5EE26EEA">
                  <wp:simplePos x="0" y="0"/>
                  <wp:positionH relativeFrom="page">
                    <wp:posOffset>1866900</wp:posOffset>
                  </wp:positionH>
                  <wp:positionV relativeFrom="page">
                    <wp:posOffset>2273300</wp:posOffset>
                  </wp:positionV>
                  <wp:extent cx="5143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41" y="-2147483648"/>
                      <wp:lineTo x="541" y="-2147483648"/>
                      <wp:lineTo x="0" y="-2147483648"/>
                    </wp:wrapPolygon>
                  </wp:wrapThrough>
                  <wp:docPr id="1134" name="Line 1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143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379D4C3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91360" behindDoc="0" locked="0" layoutInCell="0" allowOverlap="1" wp14:anchorId="2FC5E2F2" wp14:editId="55A032E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1460500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133" name="Line 1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663642E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92384" behindDoc="0" locked="0" layoutInCell="0" allowOverlap="1" wp14:anchorId="7DCCE130" wp14:editId="37E7ED8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2679700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132" name="Line 1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0E82FD4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93408" behindDoc="0" locked="0" layoutInCell="0" allowOverlap="1" wp14:anchorId="578FBD30" wp14:editId="4059CB4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3060700</wp:posOffset>
                  </wp:positionV>
                  <wp:extent cx="508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31" name="Rectangle 1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7F6A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2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2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3.A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78FBD30" id="Rectangle 134" o:spid="_x0000_s1079" style="position:absolute;margin-left:42pt;margin-top:241pt;width:40pt;height:43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  <v:textbox inset="0,1pt,0,15pt">
                    <w:txbxContent>
                      <w:p w14:paraId="7B27F6A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2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2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3.A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94432" behindDoc="0" locked="0" layoutInCell="0" allowOverlap="1" wp14:anchorId="4FD851C3" wp14:editId="38C5800E">
                  <wp:simplePos x="0" y="0"/>
                  <wp:positionH relativeFrom="page">
                    <wp:posOffset>1041400</wp:posOffset>
                  </wp:positionH>
                  <wp:positionV relativeFrom="page">
                    <wp:posOffset>3060700</wp:posOffset>
                  </wp:positionV>
                  <wp:extent cx="5969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30" name="Rectangle 1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69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539F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2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2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Miesto realizácie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FD851C3" id="Rectangle 135" o:spid="_x0000_s1080" style="position:absolute;margin-left:82pt;margin-top:241pt;width:470pt;height:43pt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  <v:textbox inset="0,1pt,0,15pt">
                    <w:txbxContent>
                      <w:p w14:paraId="34F539F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3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3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Miesto realizácie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95456" behindDoc="0" locked="0" layoutInCell="0" allowOverlap="1" wp14:anchorId="0BCE673D" wp14:editId="085B53F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3606800</wp:posOffset>
                  </wp:positionV>
                  <wp:extent cx="6477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29" name="Rectangle 1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98F5276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96480" behindDoc="0" locked="0" layoutInCell="0" allowOverlap="1" wp14:anchorId="32B03B03" wp14:editId="2DD4C29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3606800</wp:posOffset>
                  </wp:positionV>
                  <wp:extent cx="3175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28" name="Rectangle 1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B2248D7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97504" behindDoc="0" locked="0" layoutInCell="0" allowOverlap="1" wp14:anchorId="563A3F9F" wp14:editId="13A7A10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3606800</wp:posOffset>
                  </wp:positionV>
                  <wp:extent cx="3175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27" name="Rectangle 1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D0BB2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3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3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P.č.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63A3F9F" id="Rectangle 138" o:spid="_x0000_s1081" style="position:absolute;margin-left:42pt;margin-top:284pt;width:2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  <v:textbox inset="0,3pt,10pt,3pt">
                    <w:txbxContent>
                      <w:p w14:paraId="22D0BB2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3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3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P.č.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98528" behindDoc="0" locked="0" layoutInCell="0" allowOverlap="1" wp14:anchorId="20D8B94C" wp14:editId="35495DD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3606800</wp:posOffset>
                  </wp:positionV>
                  <wp:extent cx="317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43" y="-2147483648"/>
                      <wp:lineTo x="43" y="-2147483648"/>
                      <wp:lineTo x="0" y="-2147483648"/>
                    </wp:wrapPolygon>
                  </wp:wrapThrough>
                  <wp:docPr id="1126" name="Line 1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17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7724139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99552" behindDoc="0" locked="0" layoutInCell="0" allowOverlap="1" wp14:anchorId="5AA1FB03" wp14:editId="1327903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3924300</wp:posOffset>
                  </wp:positionV>
                  <wp:extent cx="317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43" y="-2147483648"/>
                      <wp:lineTo x="43" y="-2147483648"/>
                      <wp:lineTo x="0" y="-2147483648"/>
                    </wp:wrapPolygon>
                  </wp:wrapThrough>
                  <wp:docPr id="1125" name="Line 1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17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18789D2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00576" behindDoc="0" locked="0" layoutInCell="0" allowOverlap="1" wp14:anchorId="6FD52815" wp14:editId="5F6FA91C">
                  <wp:simplePos x="0" y="0"/>
                  <wp:positionH relativeFrom="page">
                    <wp:posOffset>850900</wp:posOffset>
                  </wp:positionH>
                  <wp:positionV relativeFrom="page">
                    <wp:posOffset>3606800</wp:posOffset>
                  </wp:positionV>
                  <wp:extent cx="12065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24" name="Rectangle 1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06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8F89968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01600" behindDoc="0" locked="0" layoutInCell="0" allowOverlap="1" wp14:anchorId="59B77E32" wp14:editId="6F713AFF">
                  <wp:simplePos x="0" y="0"/>
                  <wp:positionH relativeFrom="page">
                    <wp:posOffset>850900</wp:posOffset>
                  </wp:positionH>
                  <wp:positionV relativeFrom="page">
                    <wp:posOffset>3606800</wp:posOffset>
                  </wp:positionV>
                  <wp:extent cx="12065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23" name="Rectangle 1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06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2A9E7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3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3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Štát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9B77E32" id="Rectangle 142" o:spid="_x0000_s1082" style="position:absolute;margin-left:67pt;margin-top:284pt;width:95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  <v:textbox inset="0,3pt,10pt,3pt">
                    <w:txbxContent>
                      <w:p w14:paraId="292A9E7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3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3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Štát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02624" behindDoc="0" locked="0" layoutInCell="0" allowOverlap="1" wp14:anchorId="65F14BFC" wp14:editId="74FCEC6B">
                  <wp:simplePos x="0" y="0"/>
                  <wp:positionH relativeFrom="page">
                    <wp:posOffset>850900</wp:posOffset>
                  </wp:positionH>
                  <wp:positionV relativeFrom="page">
                    <wp:posOffset>3606800</wp:posOffset>
                  </wp:positionV>
                  <wp:extent cx="1206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5" y="-2147483648"/>
                      <wp:lineTo x="125" y="-2147483648"/>
                      <wp:lineTo x="0" y="-2147483648"/>
                    </wp:wrapPolygon>
                  </wp:wrapThrough>
                  <wp:docPr id="1122" name="Line 1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06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3F898DC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03648" behindDoc="0" locked="0" layoutInCell="0" allowOverlap="1" wp14:anchorId="2606B7F6" wp14:editId="6ACC3234">
                  <wp:simplePos x="0" y="0"/>
                  <wp:positionH relativeFrom="page">
                    <wp:posOffset>850900</wp:posOffset>
                  </wp:positionH>
                  <wp:positionV relativeFrom="page">
                    <wp:posOffset>3924300</wp:posOffset>
                  </wp:positionV>
                  <wp:extent cx="1206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5" y="-2147483648"/>
                      <wp:lineTo x="125" y="-2147483648"/>
                      <wp:lineTo x="0" y="-2147483648"/>
                    </wp:wrapPolygon>
                  </wp:wrapThrough>
                  <wp:docPr id="1121" name="Line 1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06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03C3F37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04672" behindDoc="0" locked="0" layoutInCell="0" allowOverlap="1" wp14:anchorId="36AEECED" wp14:editId="6FC419A2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3606800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20" name="Rectangle 1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B0D23B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05696" behindDoc="0" locked="0" layoutInCell="0" allowOverlap="1" wp14:anchorId="51185E60" wp14:editId="2EE972E6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3606800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19" name="Rectangle 1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F09B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4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4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Región</w:delText>
                                </w:r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>(NUTS II)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185E60" id="Rectangle 146" o:spid="_x0000_s1083" style="position:absolute;margin-left:1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  <v:textbox inset="0,3pt,10pt,3pt">
                    <w:txbxContent>
                      <w:p w14:paraId="121F09B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4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4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Región</w:delText>
                          </w:r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br/>
                            <w:delText>(NUTS II)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06720" behindDoc="0" locked="0" layoutInCell="0" allowOverlap="1" wp14:anchorId="4CE9BC38" wp14:editId="3DE681F1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3606800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118" name="Line 1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2EF93F6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07744" behindDoc="0" locked="0" layoutInCell="0" allowOverlap="1" wp14:anchorId="4F13CCF9" wp14:editId="45AB3ECE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3924300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117" name="Line 1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680DF5B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08768" behindDoc="0" locked="0" layoutInCell="0" allowOverlap="1" wp14:anchorId="55953036" wp14:editId="57677D7A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3606800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16" name="Rectangle 1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19FDD47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09792" behindDoc="0" locked="0" layoutInCell="0" allowOverlap="1" wp14:anchorId="3845A6CF" wp14:editId="631D25D8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3606800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15" name="Rectangle 1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1A83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4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4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Vyšší územný celok</w:delText>
                                </w:r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>(NUTS III)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45A6CF" id="Rectangle 150" o:spid="_x0000_s1084" style="position:absolute;margin-left:2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  <v:textbox inset="0,3pt,10pt,3pt">
                    <w:txbxContent>
                      <w:p w14:paraId="28D1A83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4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4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Vyšší územný celok</w:delText>
                          </w:r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br/>
                            <w:delText>(NUTS III)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10816" behindDoc="0" locked="0" layoutInCell="0" allowOverlap="1" wp14:anchorId="7041B6B8" wp14:editId="240B9639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3606800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114" name="Line 1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DB07830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11840" behindDoc="0" locked="0" layoutInCell="0" allowOverlap="1" wp14:anchorId="6B8ED967" wp14:editId="6237364F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3924300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113" name="Line 1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5C2ACD6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12864" behindDoc="0" locked="0" layoutInCell="0" allowOverlap="1" wp14:anchorId="7B2B5222" wp14:editId="47FACF99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3606800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12" name="Rectangle 1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8113DC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13888" behindDoc="0" locked="0" layoutInCell="0" allowOverlap="1" wp14:anchorId="7BFAF420" wp14:editId="65745DC5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3606800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11" name="Rectangle 1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DCF26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4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4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Okres</w:delText>
                                </w:r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>(NUTS IV)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FAF420" id="Rectangle 154" o:spid="_x0000_s1085" style="position:absolute;margin-left:362pt;margin-top:284pt;width:10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  <v:textbox inset="0,3pt,10pt,3pt">
                    <w:txbxContent>
                      <w:p w14:paraId="3ADCF26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5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5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Okres</w:delText>
                          </w:r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br/>
                            <w:delText>(NUTS IV)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14912" behindDoc="0" locked="0" layoutInCell="0" allowOverlap="1" wp14:anchorId="3C3E2901" wp14:editId="37B7EE6B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3606800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110" name="Line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F360768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15936" behindDoc="0" locked="0" layoutInCell="0" allowOverlap="1" wp14:anchorId="26425DA8" wp14:editId="5B0FC741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3924300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109" name="Line 1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8570580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16960" behindDoc="0" locked="0" layoutInCell="0" allowOverlap="1" wp14:anchorId="075BDE8F" wp14:editId="6A75D489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3606800</wp:posOffset>
                  </wp:positionV>
                  <wp:extent cx="1143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08" name="Rectangle 1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9F5129B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17984" behindDoc="0" locked="0" layoutInCell="0" allowOverlap="1" wp14:anchorId="45677BA3" wp14:editId="2DFEFD53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3606800</wp:posOffset>
                  </wp:positionV>
                  <wp:extent cx="11430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07" name="Rectangle 1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6ADD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5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5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Obec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5677BA3" id="Rectangle 158" o:spid="_x0000_s1086" style="position:absolute;margin-left:462pt;margin-top:284pt;width:90pt;height:25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  <v:textbox inset="0,3pt,10pt,3pt">
                    <w:txbxContent>
                      <w:p w14:paraId="14F6ADD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5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5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Obec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19008" behindDoc="0" locked="0" layoutInCell="0" allowOverlap="1" wp14:anchorId="2A491C37" wp14:editId="51CC3342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3606800</wp:posOffset>
                  </wp:positionV>
                  <wp:extent cx="1143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0" y="-2147483648"/>
                      <wp:lineTo x="120" y="-2147483648"/>
                      <wp:lineTo x="0" y="-2147483648"/>
                    </wp:wrapPolygon>
                  </wp:wrapThrough>
                  <wp:docPr id="1106" name="Line 1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143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136F5CD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20032" behindDoc="0" locked="0" layoutInCell="0" allowOverlap="1" wp14:anchorId="21D75D8B" wp14:editId="5E2C6CEB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3924300</wp:posOffset>
                  </wp:positionV>
                  <wp:extent cx="1143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0" y="-2147483648"/>
                      <wp:lineTo x="120" y="-2147483648"/>
                      <wp:lineTo x="0" y="-2147483648"/>
                    </wp:wrapPolygon>
                  </wp:wrapThrough>
                  <wp:docPr id="1105" name="Line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143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416B503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21056" behindDoc="0" locked="0" layoutInCell="0" allowOverlap="1" wp14:anchorId="695B61E3" wp14:editId="71C73E9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3924300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104" name="Rectangle 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C8BB951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23104" behindDoc="0" locked="0" layoutInCell="0" allowOverlap="1" wp14:anchorId="03B93419" wp14:editId="731065B1">
                  <wp:simplePos x="0" y="0"/>
                  <wp:positionH relativeFrom="page">
                    <wp:posOffset>850900</wp:posOffset>
                  </wp:positionH>
                  <wp:positionV relativeFrom="page">
                    <wp:posOffset>4127500</wp:posOffset>
                  </wp:positionV>
                  <wp:extent cx="1206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5" y="-2147483648"/>
                      <wp:lineTo x="125" y="-2147483648"/>
                      <wp:lineTo x="0" y="-2147483648"/>
                    </wp:wrapPolygon>
                  </wp:wrapThrough>
                  <wp:docPr id="1103" name="Line 1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06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785AC07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24128" behindDoc="0" locked="0" layoutInCell="0" allowOverlap="1" wp14:anchorId="571A237F" wp14:editId="20D0A411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3924300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02" name="Rectangle 1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449A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5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5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71A237F" id="Rectangle 163" o:spid="_x0000_s1087" style="position:absolute;margin-left:1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  <v:textbox inset="0,3pt,10pt,3pt">
                    <w:txbxContent>
                      <w:p w14:paraId="2E9449A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5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59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25152" behindDoc="0" locked="0" layoutInCell="0" allowOverlap="1" wp14:anchorId="7F32ED59" wp14:editId="5FC872FB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4127500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101" name="Line 1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E97E96B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26176" behindDoc="0" locked="0" layoutInCell="0" allowOverlap="1" wp14:anchorId="27EFE692" wp14:editId="396D2B48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3924300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100" name="Rectangle 1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DDBE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6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6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7EFE692" id="Rectangle 165" o:spid="_x0000_s1088" style="position:absolute;margin-left:262pt;margin-top:309pt;width:10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  <v:textbox inset="0,3pt,10pt,3pt">
                    <w:txbxContent>
                      <w:p w14:paraId="25BDDBE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6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63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27200" behindDoc="0" locked="0" layoutInCell="0" allowOverlap="1" wp14:anchorId="2C22447F" wp14:editId="39AA7FB9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4127500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099" name="Lin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141688C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28224" behindDoc="0" locked="0" layoutInCell="0" allowOverlap="1" wp14:anchorId="5CF2AFE7" wp14:editId="655306A2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3924300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98" name="Rectangle 1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BA2E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6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65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CF2AFE7" id="Rectangle 167" o:spid="_x0000_s1089" style="position:absolute;margin-left:362pt;margin-top:309pt;width:100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  <v:textbox inset="0,3pt,10pt,3pt">
                    <w:txbxContent>
                      <w:p w14:paraId="5B7BA2E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6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67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29248" behindDoc="0" locked="0" layoutInCell="0" allowOverlap="1" wp14:anchorId="3D326D43" wp14:editId="52967935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4127500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097" name="Line 1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61A017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30272" behindDoc="0" locked="0" layoutInCell="0" allowOverlap="1" wp14:anchorId="71B4C63C" wp14:editId="3F25DFC9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3924300</wp:posOffset>
                  </wp:positionV>
                  <wp:extent cx="114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96" name="Rectangle 1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EAEF3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6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6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1B4C63C" id="Rectangle 169" o:spid="_x0000_s1090" style="position:absolute;margin-left:462pt;margin-top:309pt;width:90pt;height:16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  <v:textbox inset="0,3pt,0,3pt">
                    <w:txbxContent>
                      <w:p w14:paraId="18EAEF3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7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71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31296" behindDoc="0" locked="0" layoutInCell="0" allowOverlap="1" wp14:anchorId="2B0702C1" wp14:editId="47016CB2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4127500</wp:posOffset>
                  </wp:positionV>
                  <wp:extent cx="1143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0" y="-2147483648"/>
                      <wp:lineTo x="120" y="-2147483648"/>
                      <wp:lineTo x="0" y="-2147483648"/>
                    </wp:wrapPolygon>
                  </wp:wrapThrough>
                  <wp:docPr id="1095" name="Line 1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143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5B6DCCD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33344" behindDoc="0" locked="0" layoutInCell="0" allowOverlap="1" wp14:anchorId="1CB3C68D" wp14:editId="37D4D98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4127500</wp:posOffset>
                  </wp:positionV>
                  <wp:extent cx="317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43" y="-2147483648"/>
                      <wp:lineTo x="43" y="-2147483648"/>
                      <wp:lineTo x="0" y="-2147483648"/>
                    </wp:wrapPolygon>
                  </wp:wrapThrough>
                  <wp:docPr id="1094" name="Line 1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17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78AD3A5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34368" behindDoc="0" locked="0" layoutInCell="0" allowOverlap="1" wp14:anchorId="7BAAD740" wp14:editId="6410BB1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3924300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93" name="Line 1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EBCA2B1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35392" behindDoc="0" locked="0" layoutInCell="0" allowOverlap="1" wp14:anchorId="70E56F16" wp14:editId="2CE39F1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4127500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92" name="Line 1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10AF32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36416" behindDoc="0" locked="0" layoutInCell="0" allowOverlap="1" wp14:anchorId="335C331E" wp14:editId="7321CAF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4127500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91" name="Rectangl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76918D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37440" behindDoc="0" locked="0" layoutInCell="0" allowOverlap="1" wp14:anchorId="7274EB27" wp14:editId="0A6E2DA2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4127500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90" name="Rectangle 1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3CAF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7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254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74EB27" id="Rectangle 175" o:spid="_x0000_s1091" style="position:absolute;margin-left:162pt;margin-top:325pt;width:390pt;height:16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  <v:textbox inset="0,2pt,0,0">
                    <w:txbxContent>
                      <w:p w14:paraId="5103CAF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7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38464" behindDoc="0" locked="0" layoutInCell="0" allowOverlap="1" wp14:anchorId="3FD95A12" wp14:editId="1061438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4127500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89" name="Rectangle 1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6511D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7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7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Poznámka k miestu realizácie č. 1: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FD95A12" id="Rectangle 176" o:spid="_x0000_s1092" style="position:absolute;margin-left:42pt;margin-top:325pt;width:120pt;height:16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  <v:textbox inset="0,3pt,0,3pt">
                    <w:txbxContent>
                      <w:p w14:paraId="286511D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7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7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Poznámka k miestu realizácie č. 1: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39488" behindDoc="0" locked="0" layoutInCell="0" allowOverlap="1" wp14:anchorId="7E6937FC" wp14:editId="2595AE7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4127500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88" name="Line 1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AA175D1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40512" behindDoc="0" locked="0" layoutInCell="0" allowOverlap="1" wp14:anchorId="7A53D9A2" wp14:editId="7DD10F1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4330700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255" name="Line 1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CF19203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41536" behindDoc="0" locked="0" layoutInCell="0" allowOverlap="1" wp14:anchorId="583CCD48" wp14:editId="2F9C1A9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4711700</wp:posOffset>
                  </wp:positionV>
                  <wp:extent cx="508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54" name="Rectangle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32DE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7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7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3.B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3CCD48" id="Rectangle 179" o:spid="_x0000_s1093" style="position:absolute;margin-left:42pt;margin-top:371pt;width:40pt;height:43pt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  <v:textbox inset="0,1pt,0,15pt">
                    <w:txbxContent>
                      <w:p w14:paraId="38832DE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8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8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3.B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42560" behindDoc="0" locked="0" layoutInCell="0" allowOverlap="1" wp14:anchorId="12B53873" wp14:editId="4D435796">
                  <wp:simplePos x="0" y="0"/>
                  <wp:positionH relativeFrom="page">
                    <wp:posOffset>1041400</wp:posOffset>
                  </wp:positionH>
                  <wp:positionV relativeFrom="page">
                    <wp:posOffset>4711700</wp:posOffset>
                  </wp:positionV>
                  <wp:extent cx="5969000" cy="9017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53" name="Rectangle 1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69000" cy="90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D324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8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8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Miesto realizácie projektu mimo oprávneného územia OP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B53873" id="Rectangle 180" o:spid="_x0000_s1094" style="position:absolute;margin-left:82pt;margin-top:371pt;width:470pt;height:71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  <v:textbox inset="0,1pt,0,15pt">
                    <w:txbxContent>
                      <w:p w14:paraId="67AD324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8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8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Miesto realizácie projektu mimo oprávneného územia OP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43584" behindDoc="0" locked="0" layoutInCell="0" allowOverlap="1" wp14:anchorId="2B83FE18" wp14:editId="01B7A81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5816600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252" name="Line 1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9CE5989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44608" behindDoc="0" locked="0" layoutInCell="0" allowOverlap="1" wp14:anchorId="7DB7B412" wp14:editId="0B84083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5816600</wp:posOffset>
                  </wp:positionV>
                  <wp:extent cx="6477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251" name="Rectangle 1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78083F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45632" behindDoc="0" locked="0" layoutInCell="0" allowOverlap="1" wp14:anchorId="633BB8C9" wp14:editId="052CE79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5816600</wp:posOffset>
                  </wp:positionV>
                  <wp:extent cx="3175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250" name="Rectangl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1DF82C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46656" behindDoc="0" locked="0" layoutInCell="0" allowOverlap="1" wp14:anchorId="26BC5269" wp14:editId="21B24A7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5816600</wp:posOffset>
                  </wp:positionV>
                  <wp:extent cx="3175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49" name="Rectangle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B93B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8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8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P.č.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BC5269" id="Rectangle 184" o:spid="_x0000_s1095" style="position:absolute;margin-left:42pt;margin-top:458pt;width:25pt;height:25pt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  <v:textbox inset="0,3pt,10pt,3pt">
                    <w:txbxContent>
                      <w:p w14:paraId="7B2B93B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8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8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P.č.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47680" behindDoc="0" locked="0" layoutInCell="0" allowOverlap="1" wp14:anchorId="4FE01D56" wp14:editId="63D23F1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5816600</wp:posOffset>
                  </wp:positionV>
                  <wp:extent cx="317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43" y="-2147483648"/>
                      <wp:lineTo x="43" y="-2147483648"/>
                      <wp:lineTo x="0" y="-2147483648"/>
                    </wp:wrapPolygon>
                  </wp:wrapThrough>
                  <wp:docPr id="248" name="Line 1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17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FFED82A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48704" behindDoc="0" locked="0" layoutInCell="0" allowOverlap="1" wp14:anchorId="13CC1155" wp14:editId="16C19C8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6134100</wp:posOffset>
                  </wp:positionV>
                  <wp:extent cx="317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43" y="-2147483648"/>
                      <wp:lineTo x="43" y="-2147483648"/>
                      <wp:lineTo x="0" y="-2147483648"/>
                    </wp:wrapPolygon>
                  </wp:wrapThrough>
                  <wp:docPr id="247" name="Line 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17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EC58B52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49728" behindDoc="0" locked="0" layoutInCell="0" allowOverlap="1" wp14:anchorId="1C9EDF28" wp14:editId="15E3BB87">
                  <wp:simplePos x="0" y="0"/>
                  <wp:positionH relativeFrom="page">
                    <wp:posOffset>850900</wp:posOffset>
                  </wp:positionH>
                  <wp:positionV relativeFrom="page">
                    <wp:posOffset>5816600</wp:posOffset>
                  </wp:positionV>
                  <wp:extent cx="12065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246" name="Rectangle 1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06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4580CF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50752" behindDoc="0" locked="0" layoutInCell="0" allowOverlap="1" wp14:anchorId="5C9DF425" wp14:editId="32AC21EF">
                  <wp:simplePos x="0" y="0"/>
                  <wp:positionH relativeFrom="page">
                    <wp:posOffset>850900</wp:posOffset>
                  </wp:positionH>
                  <wp:positionV relativeFrom="page">
                    <wp:posOffset>5816600</wp:posOffset>
                  </wp:positionV>
                  <wp:extent cx="12065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45" name="Rectangle 1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06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693D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9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9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Štát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C9DF425" id="Rectangle 188" o:spid="_x0000_s1096" style="position:absolute;margin-left:67pt;margin-top:458pt;width:95pt;height:25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  <v:textbox inset="0,3pt,10pt,3pt">
                    <w:txbxContent>
                      <w:p w14:paraId="730693D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9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9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Štát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51776" behindDoc="0" locked="0" layoutInCell="0" allowOverlap="1" wp14:anchorId="109E9648" wp14:editId="2EF8146F">
                  <wp:simplePos x="0" y="0"/>
                  <wp:positionH relativeFrom="page">
                    <wp:posOffset>850900</wp:posOffset>
                  </wp:positionH>
                  <wp:positionV relativeFrom="page">
                    <wp:posOffset>5816600</wp:posOffset>
                  </wp:positionV>
                  <wp:extent cx="1206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5" y="-2147483648"/>
                      <wp:lineTo x="125" y="-2147483648"/>
                      <wp:lineTo x="0" y="-2147483648"/>
                    </wp:wrapPolygon>
                  </wp:wrapThrough>
                  <wp:docPr id="244" name="Line 1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06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DF23996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52800" behindDoc="0" locked="0" layoutInCell="0" allowOverlap="1" wp14:anchorId="7E34BCB7" wp14:editId="4838A2E1">
                  <wp:simplePos x="0" y="0"/>
                  <wp:positionH relativeFrom="page">
                    <wp:posOffset>850900</wp:posOffset>
                  </wp:positionH>
                  <wp:positionV relativeFrom="page">
                    <wp:posOffset>6134100</wp:posOffset>
                  </wp:positionV>
                  <wp:extent cx="1206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5" y="-2147483648"/>
                      <wp:lineTo x="125" y="-2147483648"/>
                      <wp:lineTo x="0" y="-2147483648"/>
                    </wp:wrapPolygon>
                  </wp:wrapThrough>
                  <wp:docPr id="243" name="Line 1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06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F850ECC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53824" behindDoc="0" locked="0" layoutInCell="0" allowOverlap="1" wp14:anchorId="3FCD68E1" wp14:editId="463D6318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5816600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242" name="Rectangle 1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8AF21B5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54848" behindDoc="0" locked="0" layoutInCell="0" allowOverlap="1" wp14:anchorId="3C0F6403" wp14:editId="357CAE31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5816600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41" name="Rectangle 1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91E7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9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9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Región</w:delText>
                                </w:r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>(NUTS II)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0F6403" id="Rectangle 192" o:spid="_x0000_s1097" style="position:absolute;margin-left:162pt;margin-top:458pt;width:100pt;height:25pt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  <v:textbox inset="0,3pt,10pt,3pt">
                    <w:txbxContent>
                      <w:p w14:paraId="28391E7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29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29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Región</w:delText>
                          </w:r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br/>
                            <w:delText>(NUTS II)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55872" behindDoc="0" locked="0" layoutInCell="0" allowOverlap="1" wp14:anchorId="0B33653F" wp14:editId="4DBFD463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5816600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240" name="Line 1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FA8F957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56896" behindDoc="0" locked="0" layoutInCell="0" allowOverlap="1" wp14:anchorId="5343C423" wp14:editId="69C85B50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6134100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239" name="Line 1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D9188F9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57920" behindDoc="0" locked="0" layoutInCell="0" allowOverlap="1" wp14:anchorId="4663FBC8" wp14:editId="04BEFAD5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5816600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238" name="Rectangle 1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2C54A0D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58944" behindDoc="0" locked="0" layoutInCell="0" allowOverlap="1" wp14:anchorId="2DA96252" wp14:editId="562DAC52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5816600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36" name="Rectangle 1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2505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29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29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Vyšší územný celok</w:delText>
                                </w:r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>(NUTS III)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A96252" id="Rectangle 196" o:spid="_x0000_s1098" style="position:absolute;margin-left:262pt;margin-top:458pt;width:100pt;height:25pt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  <v:textbox inset="0,3pt,10pt,3pt">
                    <w:txbxContent>
                      <w:p w14:paraId="77C2505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0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0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Vyšší územný celok</w:delText>
                          </w:r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br/>
                            <w:delText>(NUTS III)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59968" behindDoc="0" locked="0" layoutInCell="0" allowOverlap="1" wp14:anchorId="31389909" wp14:editId="6353C08A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5816600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235" name="Line 1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278409A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60992" behindDoc="0" locked="0" layoutInCell="0" allowOverlap="1" wp14:anchorId="1F0E58E8" wp14:editId="04758FE8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6134100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234" name="Line 1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9E6D1C7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62016" behindDoc="0" locked="0" layoutInCell="0" allowOverlap="1" wp14:anchorId="2D1E5FAB" wp14:editId="0148F94B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5816600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233" name="Rectangle 1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4DE09A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63040" behindDoc="0" locked="0" layoutInCell="0" allowOverlap="1" wp14:anchorId="67906160" wp14:editId="28F48362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5816600</wp:posOffset>
                  </wp:positionV>
                  <wp:extent cx="12700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32" name="Rectangle 2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6F0C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0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0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Okres</w:delText>
                                </w:r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>(NUTS IV)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7906160" id="Rectangle 200" o:spid="_x0000_s1099" style="position:absolute;margin-left:362pt;margin-top:458pt;width:100pt;height:25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  <v:textbox inset="0,3pt,10pt,3pt">
                    <w:txbxContent>
                      <w:p w14:paraId="6F46F0C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0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0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Okres</w:delText>
                          </w:r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br/>
                            <w:delText>(NUTS IV)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64064" behindDoc="0" locked="0" layoutInCell="0" allowOverlap="1" wp14:anchorId="47610DEF" wp14:editId="716060AA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5816600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231" name="Line 2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70B9C40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65088" behindDoc="0" locked="0" layoutInCell="0" allowOverlap="1" wp14:anchorId="1969479B" wp14:editId="76ECC3DF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6134100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230" name="Line 2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AF7281E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66112" behindDoc="0" locked="0" layoutInCell="0" allowOverlap="1" wp14:anchorId="7423358C" wp14:editId="05CA3FAA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5816600</wp:posOffset>
                  </wp:positionV>
                  <wp:extent cx="1143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229" name="Rectangle 2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805562D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67136" behindDoc="0" locked="0" layoutInCell="0" allowOverlap="1" wp14:anchorId="3AF8FD5A" wp14:editId="7D1C400E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5816600</wp:posOffset>
                  </wp:positionV>
                  <wp:extent cx="11430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28" name="Rectangle 2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8E21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0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0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Obec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F8FD5A" id="Rectangle 204" o:spid="_x0000_s1100" style="position:absolute;margin-left:462pt;margin-top:458pt;width:90pt;height:25pt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  <v:textbox inset="0,3pt,10pt,3pt">
                    <w:txbxContent>
                      <w:p w14:paraId="05B8E21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0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0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Obec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68160" behindDoc="0" locked="0" layoutInCell="0" allowOverlap="1" wp14:anchorId="3FD25B89" wp14:editId="040E79C1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5816600</wp:posOffset>
                  </wp:positionV>
                  <wp:extent cx="1143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0" y="-2147483648"/>
                      <wp:lineTo x="120" y="-2147483648"/>
                      <wp:lineTo x="0" y="-2147483648"/>
                    </wp:wrapPolygon>
                  </wp:wrapThrough>
                  <wp:docPr id="227" name="Line 2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143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F4B8310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69184" behindDoc="0" locked="0" layoutInCell="0" allowOverlap="1" wp14:anchorId="3A619291" wp14:editId="4C409A05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6134100</wp:posOffset>
                  </wp:positionV>
                  <wp:extent cx="1143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0" y="-2147483648"/>
                      <wp:lineTo x="120" y="-2147483648"/>
                      <wp:lineTo x="0" y="-2147483648"/>
                    </wp:wrapPolygon>
                  </wp:wrapThrough>
                  <wp:docPr id="226" name="Line 2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143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220403D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70208" behindDoc="0" locked="0" layoutInCell="0" allowOverlap="1" wp14:anchorId="65618762" wp14:editId="6993A51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6134100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225" name="Rectangle 2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7CF8E6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72256" behindDoc="0" locked="0" layoutInCell="0" allowOverlap="1" wp14:anchorId="6030A803" wp14:editId="45AA5A53">
                  <wp:simplePos x="0" y="0"/>
                  <wp:positionH relativeFrom="page">
                    <wp:posOffset>850900</wp:posOffset>
                  </wp:positionH>
                  <wp:positionV relativeFrom="page">
                    <wp:posOffset>6337300</wp:posOffset>
                  </wp:positionV>
                  <wp:extent cx="1206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5" y="-2147483648"/>
                      <wp:lineTo x="125" y="-2147483648"/>
                      <wp:lineTo x="0" y="-2147483648"/>
                    </wp:wrapPolygon>
                  </wp:wrapThrough>
                  <wp:docPr id="224" name="Line 2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06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DA8FC85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73280" behindDoc="0" locked="0" layoutInCell="0" allowOverlap="1" wp14:anchorId="3357F6D3" wp14:editId="50A4B9DE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6134100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87" name="Rectangle 2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A5E06" w14:textId="77777777" w:rsidR="00E01EC6" w:rsidRDefault="00796472" w:rsidP="00E01EC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1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1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5915E01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1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357F6D3" id="Rectangle 209" o:spid="_x0000_s1101" style="position:absolute;margin-left:1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  <v:textbox inset="0,3pt,10pt,3pt">
                    <w:txbxContent>
                      <w:p w14:paraId="4C9A5E06" w14:textId="77777777" w:rsidR="00E01EC6" w:rsidRDefault="00796472" w:rsidP="00E01EC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1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1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5915E01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1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74304" behindDoc="0" locked="0" layoutInCell="0" allowOverlap="1" wp14:anchorId="5A7B62D9" wp14:editId="4A8BF992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6337300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086" name="Line 2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456993F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75328" behindDoc="0" locked="0" layoutInCell="0" allowOverlap="1" wp14:anchorId="76F22E9A" wp14:editId="43F2BE9C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6134100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85" name="Rectangle 2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D82A70" w14:textId="77777777" w:rsidR="00E01EC6" w:rsidRDefault="00796472" w:rsidP="00E01EC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1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1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7CE0E1A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1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F22E9A" id="Rectangle 211" o:spid="_x0000_s1102" style="position:absolute;margin-left:2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  <v:textbox inset="0,3pt,10pt,3pt">
                    <w:txbxContent>
                      <w:p w14:paraId="21D82A70" w14:textId="77777777" w:rsidR="00E01EC6" w:rsidRDefault="00796472" w:rsidP="00E01EC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1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2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7CE0E1A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2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76352" behindDoc="0" locked="0" layoutInCell="0" allowOverlap="1" wp14:anchorId="52873978" wp14:editId="28B47F6C">
                  <wp:simplePos x="0" y="0"/>
                  <wp:positionH relativeFrom="page">
                    <wp:posOffset>3327400</wp:posOffset>
                  </wp:positionH>
                  <wp:positionV relativeFrom="page">
                    <wp:posOffset>6337300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084" name="Line 2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ACCDC74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77376" behindDoc="0" locked="0" layoutInCell="0" allowOverlap="1" wp14:anchorId="2F890902" wp14:editId="372B6319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6134100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83" name="Rectangle 2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4EE07" w14:textId="77777777" w:rsidR="00E01EC6" w:rsidRDefault="00796472" w:rsidP="00E01EC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2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2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2B0C428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2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F890902" id="Rectangle 213" o:spid="_x0000_s1103" style="position:absolute;margin-left:362pt;margin-top:483pt;width:10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  <v:textbox inset="0,3pt,10pt,3pt">
                    <w:txbxContent>
                      <w:p w14:paraId="3064EE07" w14:textId="77777777" w:rsidR="00E01EC6" w:rsidRDefault="00796472" w:rsidP="00E01EC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2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26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2B0C428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2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78400" behindDoc="0" locked="0" layoutInCell="0" allowOverlap="1" wp14:anchorId="168599F7" wp14:editId="1E705114">
                  <wp:simplePos x="0" y="0"/>
                  <wp:positionH relativeFrom="page">
                    <wp:posOffset>4597400</wp:posOffset>
                  </wp:positionH>
                  <wp:positionV relativeFrom="page">
                    <wp:posOffset>6337300</wp:posOffset>
                  </wp:positionV>
                  <wp:extent cx="1270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40" y="-2147483648"/>
                      <wp:lineTo x="140" y="-2147483648"/>
                      <wp:lineTo x="0" y="-2147483648"/>
                    </wp:wrapPolygon>
                  </wp:wrapThrough>
                  <wp:docPr id="1082" name="Line 2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270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28F3F6C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79424" behindDoc="0" locked="0" layoutInCell="0" allowOverlap="1" wp14:anchorId="55E33685" wp14:editId="08AF6662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6134100</wp:posOffset>
                  </wp:positionV>
                  <wp:extent cx="114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81" name="Rectangle 2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6BB89" w14:textId="77777777" w:rsidR="00E01EC6" w:rsidRDefault="00796472" w:rsidP="00E01EC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2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2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2085839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3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E33685" id="Rectangle 215" o:spid="_x0000_s1104" style="position:absolute;margin-left:462pt;margin-top:483pt;width:90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  <v:textbox inset="0,3pt,0,3pt">
                    <w:txbxContent>
                      <w:p w14:paraId="7CF6BB89" w14:textId="77777777" w:rsidR="00E01EC6" w:rsidRDefault="00796472" w:rsidP="00E01EC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3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32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2085839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3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80448" behindDoc="0" locked="0" layoutInCell="0" allowOverlap="1" wp14:anchorId="4BF77DD1" wp14:editId="70A287F3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6337300</wp:posOffset>
                  </wp:positionV>
                  <wp:extent cx="1143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20" y="-2147483648"/>
                      <wp:lineTo x="120" y="-2147483648"/>
                      <wp:lineTo x="0" y="-2147483648"/>
                    </wp:wrapPolygon>
                  </wp:wrapThrough>
                  <wp:docPr id="1080" name="Line 2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143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0C729B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82496" behindDoc="0" locked="0" layoutInCell="0" allowOverlap="1" wp14:anchorId="26466AFE" wp14:editId="7683538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6337300</wp:posOffset>
                  </wp:positionV>
                  <wp:extent cx="3175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43" y="-2147483648"/>
                      <wp:lineTo x="43" y="-2147483648"/>
                      <wp:lineTo x="0" y="-2147483648"/>
                    </wp:wrapPolygon>
                  </wp:wrapThrough>
                  <wp:docPr id="1079" name="Line 2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175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FB4336D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83520" behindDoc="0" locked="0" layoutInCell="0" allowOverlap="1" wp14:anchorId="272890A1" wp14:editId="5A412CA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6134100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78" name="Line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818353B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84544" behindDoc="0" locked="0" layoutInCell="0" allowOverlap="1" wp14:anchorId="115AFD67" wp14:editId="6AB8201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6337300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77" name="Line 2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7C2E956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85568" behindDoc="0" locked="0" layoutInCell="0" allowOverlap="1" wp14:anchorId="34B53EF2" wp14:editId="283CA32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6337300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76" name="Rectangle 2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FB4D8D2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86592" behindDoc="0" locked="0" layoutInCell="0" allowOverlap="1" wp14:anchorId="394BF5D2" wp14:editId="32224D49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6337300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75" name="Rectangle 2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428E1" w14:textId="77777777" w:rsidR="00E01EC6" w:rsidRDefault="00E01EC6" w:rsidP="00E01EC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3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  <w:p w14:paraId="1151226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3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254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4BF5D2" id="Rectangle 221" o:spid="_x0000_s1105" style="position:absolute;margin-left:162pt;margin-top:499pt;width:390pt;height:16pt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  <v:textbox inset="0,2pt,0,0">
                    <w:txbxContent>
                      <w:p w14:paraId="667428E1" w14:textId="77777777" w:rsidR="00E01EC6" w:rsidRDefault="00E01EC6" w:rsidP="00E01EC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3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  <w:p w14:paraId="1151226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3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87616" behindDoc="0" locked="0" layoutInCell="0" allowOverlap="1" wp14:anchorId="68FBB4BF" wp14:editId="1B51EB5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6337300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74" name="Rectangle 2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44B52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3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3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Poznámka k miestu realizácie č. 1: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FBB4BF" id="Rectangle 222" o:spid="_x0000_s1106" style="position:absolute;margin-left:42pt;margin-top:499pt;width:120pt;height:16pt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  <v:textbox inset="0,3pt,0,3pt">
                    <w:txbxContent>
                      <w:p w14:paraId="1C44B52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4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4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Poznámka k miestu realizácie č. 1: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88640" behindDoc="0" locked="0" layoutInCell="0" allowOverlap="1" wp14:anchorId="30BD336E" wp14:editId="656AD4D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6337300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73" name="Line 2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BE26240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89664" behindDoc="0" locked="0" layoutInCell="0" allowOverlap="1" wp14:anchorId="4E74C3DA" wp14:editId="708A6A6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6540500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72" name="Line 2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DB6BABA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90688" behindDoc="0" locked="0" layoutInCell="0" allowOverlap="1" wp14:anchorId="09217E1D" wp14:editId="64EFE018">
                  <wp:simplePos x="0" y="0"/>
                  <wp:positionH relativeFrom="page">
                    <wp:posOffset>1041400</wp:posOffset>
                  </wp:positionH>
                  <wp:positionV relativeFrom="page">
                    <wp:posOffset>6921500</wp:posOffset>
                  </wp:positionV>
                  <wp:extent cx="5969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71" name="Rectangle 2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69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AE1F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4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4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Popis cieľovej skupiny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9217E1D" id="Rectangle 225" o:spid="_x0000_s1107" style="position:absolute;margin-left:82pt;margin-top:545pt;width:470pt;height:43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  <v:textbox inset="0,1pt,0,15pt">
                    <w:txbxContent>
                      <w:p w14:paraId="4F7AE1F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4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4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Popis cieľovej skupiny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91712" behindDoc="0" locked="0" layoutInCell="0" allowOverlap="1" wp14:anchorId="6174F672" wp14:editId="5F1F6BA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6921500</wp:posOffset>
                  </wp:positionV>
                  <wp:extent cx="508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70" name="Rectangle 2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7AA2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4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4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4.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174F672" id="Rectangle 226" o:spid="_x0000_s1108" style="position:absolute;margin-left:42pt;margin-top:545pt;width:40pt;height:43pt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  <v:textbox inset="0,1pt,0,15pt">
                    <w:txbxContent>
                      <w:p w14:paraId="3A47AA2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4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4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4.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92736" behindDoc="0" locked="0" layoutInCell="0" allowOverlap="1" wp14:anchorId="537293C7" wp14:editId="6D9C218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7467600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69" name="Rectangle 2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CE98E" w14:textId="77777777" w:rsidR="00E01EC6" w:rsidRDefault="00796472" w:rsidP="00E01EC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5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5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Cieľová skupina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(relevantné v prípade projektov spolufinancovaných z prostriedkov ESF)</w:delText>
                                </w:r>
                                <w:r w:rsidR="00E01EC6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 </w:delText>
                                </w:r>
                              </w:del>
                            </w:p>
                            <w:p w14:paraId="08A8B23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5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293C7" id="Rectangle 227" o:spid="_x0000_s1109" style="position:absolute;margin-left:42pt;margin-top:588pt;width:510pt;height:16pt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  <v:textbox inset="0,3pt,10pt,3pt">
                    <w:txbxContent>
                      <w:p w14:paraId="134CE98E" w14:textId="77777777" w:rsidR="00E01EC6" w:rsidRDefault="00796472" w:rsidP="00E01EC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5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5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Cieľová skupina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(relevantné v prípade projektov spolufinancovaných z prostriedkov ESF)</w:delText>
                          </w:r>
                          <w:r w:rsidR="00E01EC6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 </w:delText>
                          </w:r>
                        </w:del>
                      </w:p>
                      <w:p w14:paraId="08A8B23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5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93760" behindDoc="0" locked="0" layoutInCell="0" allowOverlap="1" wp14:anchorId="19BEB832" wp14:editId="44AD17B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7467600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68" name="Line 2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CBD4747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94784" behindDoc="0" locked="0" layoutInCell="0" allowOverlap="1" wp14:anchorId="3F7411F0" wp14:editId="62E0F61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7670800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67" name="Line 2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02CBC8C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95808" behindDoc="0" locked="0" layoutInCell="0" allowOverlap="1" wp14:anchorId="6B4D71EC" wp14:editId="151852F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8077200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66" name="Rectangle 2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CD075D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96832" behindDoc="0" locked="0" layoutInCell="0" allowOverlap="1" wp14:anchorId="61337451" wp14:editId="0E02362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8077200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65" name="Rectangle 2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2475FA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97856" behindDoc="0" locked="0" layoutInCell="0" allowOverlap="1" wp14:anchorId="05E4FB4C" wp14:editId="3C8946C3">
                  <wp:simplePos x="0" y="0"/>
                  <wp:positionH relativeFrom="page">
                    <wp:posOffset>850900</wp:posOffset>
                  </wp:positionH>
                  <wp:positionV relativeFrom="page">
                    <wp:posOffset>8077200</wp:posOffset>
                  </wp:positionV>
                  <wp:extent cx="6159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64" name="Rectangle 2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59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E622F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5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5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5E4FB4C" id="Rectangle 232" o:spid="_x0000_s1110" style="position:absolute;margin-left:67pt;margin-top:636pt;width:485pt;height:16pt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  <v:textbox inset="0,3pt,10pt,3pt">
                    <w:txbxContent>
                      <w:p w14:paraId="1AE622F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5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59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98880" behindDoc="0" locked="0" layoutInCell="0" allowOverlap="1" wp14:anchorId="796C6A7F" wp14:editId="4F3E8B2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8077200</wp:posOffset>
                  </wp:positionV>
                  <wp:extent cx="317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63" name="Rectangle 2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1030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6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6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1.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6C6A7F" id="Rectangle 233" o:spid="_x0000_s1111" style="position:absolute;margin-left:42pt;margin-top:636pt;width:25pt;height:16pt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  <v:textbox inset="0,3pt,10pt,3pt">
                    <w:txbxContent>
                      <w:p w14:paraId="5871030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6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63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1.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899904" behindDoc="0" locked="0" layoutInCell="0" allowOverlap="1" wp14:anchorId="2D6D9C02" wp14:editId="6106B2B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8280400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62" name="Line 2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E65C098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00928" behindDoc="0" locked="0" layoutInCell="0" allowOverlap="1" wp14:anchorId="59032D4F" wp14:editId="69EE223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7670800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61" name="Line 2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642E8A5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01952" behindDoc="0" locked="0" layoutInCell="0" allowOverlap="1" wp14:anchorId="6FA27A41" wp14:editId="4739024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9906000</wp:posOffset>
                  </wp:positionV>
                  <wp:extent cx="15875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60" name="Rectangle 2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5DB7F70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902976" behindDoc="0" locked="0" layoutInCell="0" allowOverlap="1" wp14:anchorId="71184E27" wp14:editId="4C7B2681">
              <wp:simplePos x="0" y="0"/>
              <wp:positionH relativeFrom="page">
                <wp:posOffset>533400</wp:posOffset>
              </wp:positionH>
              <wp:positionV relativeFrom="page">
                <wp:posOffset>9906000</wp:posOffset>
              </wp:positionV>
              <wp:extent cx="114300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240" y="19440"/>
                  <wp:lineTo x="21240" y="0"/>
                  <wp:lineTo x="0" y="0"/>
                </wp:wrapPolygon>
              </wp:wrapThrough>
              <wp:docPr id="237" name="Obrázok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7"/>
                      <pic:cNvPicPr>
                        <a:picLocks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04000" behindDoc="0" locked="0" layoutInCell="0" allowOverlap="1" wp14:anchorId="2B80F1EA" wp14:editId="0CCD69B0">
                  <wp:simplePos x="0" y="0"/>
                  <wp:positionH relativeFrom="page">
                    <wp:posOffset>6769100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59" name="Rectangle 2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54F3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6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65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z 6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80F1EA" id="Rectangle 238" o:spid="_x0000_s1112" style="position:absolute;margin-left:533pt;margin-top:780pt;width:20pt;height:10pt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  <v:textbox inset="0,1pt,0,0">
                    <w:txbxContent>
                      <w:p w14:paraId="48454F3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6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67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z 6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05024" behindDoc="0" locked="0" layoutInCell="0" allowOverlap="1" wp14:anchorId="3F5C49F2" wp14:editId="528DADEB">
                  <wp:simplePos x="0" y="0"/>
                  <wp:positionH relativeFrom="page">
                    <wp:posOffset>6515100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58" name="Rectangle 2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6409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36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6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2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F5C49F2" id="Rectangle 239" o:spid="_x0000_s1113" style="position:absolute;margin-left:513pt;margin-top:780pt;width:20pt;height:10pt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  <v:textbox inset="0,1pt,0,0">
                    <w:txbxContent>
                      <w:p w14:paraId="4486409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37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71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2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06048" behindDoc="0" locked="0" layoutInCell="0" allowOverlap="1" wp14:anchorId="2055E485" wp14:editId="1A2C751F">
                  <wp:simplePos x="0" y="0"/>
                  <wp:positionH relativeFrom="page">
                    <wp:posOffset>2120900</wp:posOffset>
                  </wp:positionH>
                  <wp:positionV relativeFrom="page">
                    <wp:posOffset>9906000</wp:posOffset>
                  </wp:positionV>
                  <wp:extent cx="26035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57" name="Rectangle 2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035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7415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7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7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Predmet podpory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055E485" id="Rectangle 240" o:spid="_x0000_s1114" style="position:absolute;margin-left:167pt;margin-top:780pt;width:205pt;height:10pt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  <v:textbox inset="0,1pt,0,0">
                    <w:txbxContent>
                      <w:p w14:paraId="4037415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7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75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Predmet podpory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 w:rsidR="00974463">
          <w:rPr>
            <w:rFonts w:ascii="Roboto" w:hAnsi="Roboto"/>
            <w:sz w:val="24"/>
            <w:szCs w:val="24"/>
          </w:rPr>
          <w:br w:type="page"/>
        </w:r>
        <w:bookmarkStart w:id="376" w:name="JR_PAGE_ANCHOR_0_3"/>
        <w:bookmarkEnd w:id="376"/>
        <w:r>
          <w:rPr>
            <w:noProof/>
          </w:rPr>
          <w:lastRenderedPageBreak/>
          <mc:AlternateContent>
            <mc:Choice Requires="wps">
              <w:drawing>
                <wp:anchor distT="0" distB="0" distL="114300" distR="114300" simplePos="0" relativeHeight="251907072" behindDoc="0" locked="0" layoutInCell="0" allowOverlap="1" wp14:anchorId="3695DF95" wp14:editId="2EAF2F3F">
                  <wp:simplePos x="0" y="0"/>
                  <wp:positionH relativeFrom="page">
                    <wp:posOffset>1041400</wp:posOffset>
                  </wp:positionH>
                  <wp:positionV relativeFrom="page">
                    <wp:posOffset>914400</wp:posOffset>
                  </wp:positionV>
                  <wp:extent cx="5969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56" name="Rectangle 2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69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6C9F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7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78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Aktivity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95DF95" id="Rectangle 241" o:spid="_x0000_s1115" style="position:absolute;margin-left:82pt;margin-top:1in;width:470pt;height:43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  <v:textbox inset="0,1pt,0,15pt">
                    <w:txbxContent>
                      <w:p w14:paraId="61C6C9F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7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80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Aktivity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08096" behindDoc="0" locked="0" layoutInCell="0" allowOverlap="1" wp14:anchorId="11B44EBE" wp14:editId="4D3D941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914400</wp:posOffset>
                  </wp:positionV>
                  <wp:extent cx="508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55" name="Rectangle 2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D216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8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8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5.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B44EBE" id="Rectangle 242" o:spid="_x0000_s1116" style="position:absolute;margin-left:42pt;margin-top:1in;width:40pt;height:43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  <v:textbox inset="0,1pt,0,15pt">
                    <w:txbxContent>
                      <w:p w14:paraId="549D216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8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8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5.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09120" behindDoc="0" locked="0" layoutInCell="0" allowOverlap="1" wp14:anchorId="4E67BBC8" wp14:editId="7C9BB7A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1460500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54" name="Rectangle 2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3AE465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10144" behindDoc="0" locked="0" layoutInCell="0" allowOverlap="1" wp14:anchorId="7CE267BF" wp14:editId="14B30CFD">
                  <wp:simplePos x="0" y="0"/>
                  <wp:positionH relativeFrom="page">
                    <wp:posOffset>5359400</wp:posOffset>
                  </wp:positionH>
                  <wp:positionV relativeFrom="page">
                    <wp:posOffset>1460500</wp:posOffset>
                  </wp:positionV>
                  <wp:extent cx="1651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53" name="Rectangle 2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EF6F4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8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8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6350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CE267BF" id="Rectangle 244" o:spid="_x0000_s1117" style="position:absolute;margin-left:422pt;margin-top:115pt;width:130pt;height:2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  <v:textbox inset="5pt,5pt,5pt,5pt">
                    <w:txbxContent>
                      <w:p w14:paraId="67EF6F4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8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8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11168" behindDoc="0" locked="0" layoutInCell="0" allowOverlap="1" wp14:anchorId="34061077" wp14:editId="67B274C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1460500</wp:posOffset>
                  </wp:positionV>
                  <wp:extent cx="4826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52" name="Rectangle 2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25FC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8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9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Celková dĺžka realizácie hlavných aktivít projektu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(v mesiacoch)</w:delText>
                                </w:r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4061077" id="Rectangle 245" o:spid="_x0000_s1118" style="position:absolute;margin-left:42pt;margin-top:115pt;width:380pt;height:2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  <v:textbox inset="0,5pt,0,5pt">
                    <w:txbxContent>
                      <w:p w14:paraId="15D25FC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9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9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Celková dĺžka realizácie hlavných aktivít projektu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(v mesiacoch)</w:delText>
                          </w:r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12192" behindDoc="0" locked="0" layoutInCell="0" allowOverlap="1" wp14:anchorId="4437D8EE" wp14:editId="2D89F0F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1460500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51" name="Line 2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0E24E30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13216" behindDoc="0" locked="0" layoutInCell="0" allowOverlap="1" wp14:anchorId="1FEEDB2D" wp14:editId="295B08D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1714500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50" name="Line 2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4DA3E27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14240" behindDoc="0" locked="0" layoutInCell="0" allowOverlap="1" wp14:anchorId="246F027D" wp14:editId="51BF3BD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1714500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49" name="Rectangle 2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6AA96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15264" behindDoc="0" locked="0" layoutInCell="0" allowOverlap="1" wp14:anchorId="30679D6B" wp14:editId="120EE472">
                  <wp:simplePos x="0" y="0"/>
                  <wp:positionH relativeFrom="page">
                    <wp:posOffset>5359400</wp:posOffset>
                  </wp:positionH>
                  <wp:positionV relativeFrom="page">
                    <wp:posOffset>1714500</wp:posOffset>
                  </wp:positionV>
                  <wp:extent cx="1651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48" name="Rectangle 2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903D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9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94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6350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679D6B" id="Rectangle 249" o:spid="_x0000_s1119" style="position:absolute;margin-left:422pt;margin-top:13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  <v:textbox inset="5pt,5pt,5pt,5pt">
                    <w:txbxContent>
                      <w:p w14:paraId="0B9903D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9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396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16288" behindDoc="0" locked="0" layoutInCell="0" allowOverlap="1" wp14:anchorId="605EA355" wp14:editId="29ACDD6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1714500</wp:posOffset>
                  </wp:positionV>
                  <wp:extent cx="4826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47" name="Rectangle 2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F1B3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39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398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Začiatok realizácie hlavných aktivít projektu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(začiatok realizácie prvej hlavnej aktivity)</w:delText>
                                </w:r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5EA355" id="Rectangle 250" o:spid="_x0000_s1120" style="position:absolute;margin-left:42pt;margin-top:13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  <v:textbox inset="0,5pt,0,5pt">
                    <w:txbxContent>
                      <w:p w14:paraId="53BF1B3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39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00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Začiatok realizácie hlavných aktivít projektu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(začiatok realizácie prvej hlavnej aktivity)</w:delText>
                          </w:r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17312" behindDoc="0" locked="0" layoutInCell="0" allowOverlap="1" wp14:anchorId="67B5A27C" wp14:editId="3E275D7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1714500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46" name="Line 2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E589B31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18336" behindDoc="0" locked="0" layoutInCell="0" allowOverlap="1" wp14:anchorId="073A7A93" wp14:editId="697D1E0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1968500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45" name="Line 2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9F3296B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19360" behindDoc="0" locked="0" layoutInCell="0" allowOverlap="1" wp14:anchorId="7FF627CA" wp14:editId="21617F8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1968500</wp:posOffset>
                  </wp:positionV>
                  <wp:extent cx="6477000" cy="368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44" name="Rectangle 2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3552B3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20384" behindDoc="0" locked="0" layoutInCell="0" allowOverlap="1" wp14:anchorId="34650294" wp14:editId="2220C0A2">
                  <wp:simplePos x="0" y="0"/>
                  <wp:positionH relativeFrom="page">
                    <wp:posOffset>5359400</wp:posOffset>
                  </wp:positionH>
                  <wp:positionV relativeFrom="page">
                    <wp:posOffset>1968500</wp:posOffset>
                  </wp:positionV>
                  <wp:extent cx="1651000" cy="3683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43" name="Rectangle 2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6A7D9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0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02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6350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4650294" id="Rectangle 254" o:spid="_x0000_s1121" style="position:absolute;margin-left:422pt;margin-top:155pt;width:130pt;height:29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  <v:textbox inset="5pt,5pt,5pt,5pt">
                    <w:txbxContent>
                      <w:p w14:paraId="396A7D9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0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0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21408" behindDoc="0" locked="0" layoutInCell="0" allowOverlap="1" wp14:anchorId="5D8ACAA9" wp14:editId="308D9DF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1968500</wp:posOffset>
                  </wp:positionV>
                  <wp:extent cx="4826000" cy="3683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42" name="Rectangle 2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7F57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0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06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Ukončenie realizácie hlavných aktivít projektu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(koniec realizácie poslednej hlavnej aktivity alebo viacerých aktivít, ak sa ich realizácia ukončuje v rovnaký čas)</w:delText>
                                </w:r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2540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8ACAA9" id="Rectangle 255" o:spid="_x0000_s1122" style="position:absolute;margin-left:42pt;margin-top:155pt;width:380pt;height:29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  <v:textbox inset="0,5pt,20pt,5pt">
                    <w:txbxContent>
                      <w:p w14:paraId="3697F57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0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08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Ukončenie realizácie hlavných aktivít projektu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(koniec realizácie poslednej hlavnej aktivity alebo viacerých aktivít, ak sa ich realizácia ukončuje v rovnaký čas)</w:delText>
                          </w:r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22432" behindDoc="0" locked="0" layoutInCell="0" allowOverlap="1" wp14:anchorId="43F308FE" wp14:editId="5DACCB7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1968500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41" name="Line 2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1961768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23456" behindDoc="0" locked="0" layoutInCell="0" allowOverlap="1" wp14:anchorId="49059FB7" wp14:editId="77CD1E5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2336800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40" name="Line 2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3AAB82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24480" behindDoc="0" locked="0" layoutInCell="0" allowOverlap="1" wp14:anchorId="13131C20" wp14:editId="5F2AA39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2959100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-32" y="0"/>
                      <wp:lineTo x="-32" y="20588"/>
                      <wp:lineTo x="21600" y="20588"/>
                      <wp:lineTo x="21600" y="0"/>
                      <wp:lineTo x="-32" y="0"/>
                    </wp:wrapPolygon>
                  </wp:wrapThrough>
                  <wp:docPr id="1039" name="Rectangle 2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solidFill>
                            <a:srgbClr val="DCDC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E09374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25504" behindDoc="0" locked="0" layoutInCell="0" allowOverlap="1" wp14:anchorId="01D3630E" wp14:editId="258BB93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2959100</wp:posOffset>
                  </wp:positionV>
                  <wp:extent cx="3810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38" name="Rectangle 2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1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51263F6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26528" behindDoc="0" locked="0" layoutInCell="0" allowOverlap="1" wp14:anchorId="7C4D8ED5" wp14:editId="466D6B0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2959100</wp:posOffset>
                  </wp:positionV>
                  <wp:extent cx="1397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37" name="Rectangle 2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9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D823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0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1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Subjekt: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C4D8ED5" id="Rectangle 260" o:spid="_x0000_s1123" style="position:absolute;margin-left:42pt;margin-top:233pt;width:110pt;height:16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  <v:textbox inset="10pt,3pt,10pt,3pt">
                    <w:txbxContent>
                      <w:p w14:paraId="43ED823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1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1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Subjekt: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27552" behindDoc="0" locked="0" layoutInCell="0" allowOverlap="1" wp14:anchorId="6EAFC9E0" wp14:editId="68E08A83">
                  <wp:simplePos x="0" y="0"/>
                  <wp:positionH relativeFrom="page">
                    <wp:posOffset>1930400</wp:posOffset>
                  </wp:positionH>
                  <wp:positionV relativeFrom="page">
                    <wp:posOffset>2959100</wp:posOffset>
                  </wp:positionV>
                  <wp:extent cx="241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36" name="Rectangle 2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1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9C545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1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14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AFC9E0" id="Rectangle 261" o:spid="_x0000_s1124" style="position:absolute;margin-left:152pt;margin-top:233pt;width:190pt;height:16pt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  <v:textbox inset="0,3pt,10pt,3pt">
                    <w:txbxContent>
                      <w:p w14:paraId="699C545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1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16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28576" behindDoc="0" locked="0" layoutInCell="0" allowOverlap="1" wp14:anchorId="092EB26A" wp14:editId="5F7F326C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2959100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1035" name="Line 2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D274258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29600" behindDoc="0" locked="0" layoutInCell="0" allowOverlap="1" wp14:anchorId="2DBE2FA1" wp14:editId="7435F785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2959100</wp:posOffset>
                  </wp:positionV>
                  <wp:extent cx="266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34" name="Rectangle 2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4229C9B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30624" behindDoc="0" locked="0" layoutInCell="0" allowOverlap="1" wp14:anchorId="5565A6D2" wp14:editId="37BDA9B8">
                  <wp:simplePos x="0" y="0"/>
                  <wp:positionH relativeFrom="page">
                    <wp:posOffset>5740400</wp:posOffset>
                  </wp:positionH>
                  <wp:positionV relativeFrom="page">
                    <wp:posOffset>2959100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33" name="Rectangle 2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F196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41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65A6D2" id="Rectangle 264" o:spid="_x0000_s1125" style="position:absolute;margin-left:452pt;margin-top:233pt;width:1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  <v:textbox inset="0,3pt,10pt,3pt">
                    <w:txbxContent>
                      <w:p w14:paraId="2AFF196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41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31648" behindDoc="0" locked="0" layoutInCell="0" allowOverlap="1" wp14:anchorId="0224D31C" wp14:editId="59C395CA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2959100</wp:posOffset>
                  </wp:positionV>
                  <wp:extent cx="1397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32" name="Rectangle 2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9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64B4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1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2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Identifikátor (typ):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24D31C" id="Rectangle 265" o:spid="_x0000_s1126" style="position:absolute;margin-left:3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  <v:textbox inset="10pt,3pt,10pt,3pt">
                    <w:txbxContent>
                      <w:p w14:paraId="08B64B4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2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2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Identifikátor (typ):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32672" behindDoc="0" locked="0" layoutInCell="0" allowOverlap="1" wp14:anchorId="3F563E34" wp14:editId="6A9D16DF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2959100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1031" name="Line 2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3012850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33696" behindDoc="0" locked="0" layoutInCell="0" allowOverlap="1" wp14:anchorId="27835BE1" wp14:editId="75688BA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2959100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30" name="Line 2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5540FE1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34720" behindDoc="0" locked="0" layoutInCell="0" allowOverlap="1" wp14:anchorId="46C32385" wp14:editId="47367DA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3263900</wp:posOffset>
                  </wp:positionV>
                  <wp:extent cx="6477000" cy="279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29" name="Rectangle 2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896A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2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2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7F7F82"/>
                                    <w:sz w:val="20"/>
                                    <w:szCs w:val="20"/>
                                  </w:rPr>
                                  <w:delText>Hlavné aktivity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C32385" id="Rectangle 268" o:spid="_x0000_s1127" style="position:absolute;margin-left:42pt;margin-top:257pt;width:510pt;height:22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  <v:textbox inset="0,1pt,0,8pt">
                    <w:txbxContent>
                      <w:p w14:paraId="309896A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2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2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7F7F82"/>
                              <w:sz w:val="20"/>
                              <w:szCs w:val="20"/>
                            </w:rPr>
                            <w:delText>Hlavné aktivity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35744" behindDoc="0" locked="0" layoutInCell="0" allowOverlap="1" wp14:anchorId="107F75CB" wp14:editId="04D6A57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3543300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28" name="Rectangle 2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5E9C1B2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36768" behindDoc="0" locked="0" layoutInCell="0" allowOverlap="1" wp14:anchorId="3996B354" wp14:editId="656A62F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3543300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27" name="Rectangle 2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CC9533A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37792" behindDoc="0" locked="0" layoutInCell="0" allowOverlap="1" wp14:anchorId="3D63D2E8" wp14:editId="399EF010">
                  <wp:simplePos x="0" y="0"/>
                  <wp:positionH relativeFrom="page">
                    <wp:posOffset>850900</wp:posOffset>
                  </wp:positionH>
                  <wp:positionV relativeFrom="page">
                    <wp:posOffset>3543300</wp:posOffset>
                  </wp:positionV>
                  <wp:extent cx="6159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26" name="Rectangle 2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59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6D67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2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28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D63D2E8" id="Rectangle 271" o:spid="_x0000_s1128" style="position:absolute;margin-left:67pt;margin-top:279pt;width:485pt;height:16pt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  <v:textbox inset="0,3pt,10pt,3pt">
                    <w:txbxContent>
                      <w:p w14:paraId="5226D67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2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3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38816" behindDoc="0" locked="0" layoutInCell="0" allowOverlap="1" wp14:anchorId="216C713A" wp14:editId="5840889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3543300</wp:posOffset>
                  </wp:positionV>
                  <wp:extent cx="317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25" name="Rectangle 2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790C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3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32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1.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6C713A" id="Rectangle 272" o:spid="_x0000_s1129" style="position:absolute;margin-left:42pt;margin-top:279pt;width:25pt;height:16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  <v:textbox inset="0,3pt,10pt,3pt">
                    <w:txbxContent>
                      <w:p w14:paraId="3EF790C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3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3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1.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39840" behindDoc="0" locked="0" layoutInCell="0" allowOverlap="1" wp14:anchorId="3EC631B3" wp14:editId="546D761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3543300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24" name="Line 2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D9A6B9D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40864" behindDoc="0" locked="0" layoutInCell="0" allowOverlap="1" wp14:anchorId="065951CA" wp14:editId="2BA373A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3746500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351" name="Line 2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4D0573D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41888" behindDoc="0" locked="0" layoutInCell="0" allowOverlap="1" wp14:anchorId="389862CC" wp14:editId="49130E7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3848100</wp:posOffset>
                  </wp:positionV>
                  <wp:extent cx="6477000" cy="279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50" name="Rectangle 2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506AC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3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36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7F7F82"/>
                                    <w:sz w:val="20"/>
                                    <w:szCs w:val="20"/>
                                  </w:rPr>
                                  <w:delText>Podporné aktivity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9862CC" id="Rectangle 275" o:spid="_x0000_s1130" style="position:absolute;margin-left:42pt;margin-top:303pt;width:510pt;height:22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  <v:textbox inset="0,1pt,0,8pt">
                    <w:txbxContent>
                      <w:p w14:paraId="49506AC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3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38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7F7F82"/>
                              <w:sz w:val="20"/>
                              <w:szCs w:val="20"/>
                            </w:rPr>
                            <w:delText>Podporné aktivity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42912" behindDoc="0" locked="0" layoutInCell="0" allowOverlap="1" wp14:anchorId="7B1FBE34" wp14:editId="0BD0C73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4127500</wp:posOffset>
                  </wp:positionV>
                  <wp:extent cx="6477000" cy="622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349" name="Rectangle 2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437B400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43936" behindDoc="0" locked="0" layoutInCell="0" allowOverlap="1" wp14:anchorId="6376E889" wp14:editId="63C3B70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4127500</wp:posOffset>
                  </wp:positionV>
                  <wp:extent cx="6477000" cy="4191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348" name="Rectangle 2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76BA4FE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44960" behindDoc="0" locked="0" layoutInCell="0" allowOverlap="1" wp14:anchorId="66512031" wp14:editId="514CEEC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4127500</wp:posOffset>
                  </wp:positionV>
                  <wp:extent cx="6477000" cy="4191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347" name="Rectangle 2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2ED9F8C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45984" behindDoc="0" locked="0" layoutInCell="0" allowOverlap="1" wp14:anchorId="0F717FF2" wp14:editId="1046221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4330700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46" name="Rectangle 2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2A72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3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4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Popis podporných aktivít: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F717FF2" id="Rectangle 279" o:spid="_x0000_s1131" style="position:absolute;margin-left:42pt;margin-top:341pt;width:120pt;height:16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  <v:textbox inset="0,3pt,10pt,3pt">
                    <w:txbxContent>
                      <w:p w14:paraId="4D52A72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4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4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Popis podporných aktivít: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47008" behindDoc="0" locked="0" layoutInCell="0" allowOverlap="1" wp14:anchorId="6D9752AD" wp14:editId="614BB420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4330700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45" name="Rectangle 2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B62B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4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63500" tIns="38100" rIns="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D9752AD" id="Rectangle 280" o:spid="_x0000_s1132" style="position:absolute;margin-left:162pt;margin-top:341pt;width:390pt;height:16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  <v:textbox inset="5pt,3pt,0,3pt">
                    <w:txbxContent>
                      <w:p w14:paraId="0BDB62B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4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48032" behindDoc="0" locked="0" layoutInCell="0" allowOverlap="1" wp14:anchorId="304A2471" wp14:editId="2764BD59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4533900</wp:posOffset>
                  </wp:positionV>
                  <wp:extent cx="4826000" cy="127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344" name="Rectangle 2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CF23F3F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49056" behindDoc="0" locked="0" layoutInCell="0" allowOverlap="1" wp14:anchorId="5EC0BEF2" wp14:editId="236A2BEC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4546600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343" name="Line 2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84A478F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50080" behindDoc="0" locked="0" layoutInCell="0" allowOverlap="1" wp14:anchorId="3B23C6B0" wp14:editId="668A327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4127500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42" name="Rectangle 2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EA3A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4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46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Podporné aktivity: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B23C6B0" id="Rectangle 283" o:spid="_x0000_s1133" style="position:absolute;margin-left:42pt;margin-top:325pt;width:120pt;height:16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  <v:textbox inset="0,3pt,10pt,3pt">
                    <w:txbxContent>
                      <w:p w14:paraId="00AEA3A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4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48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Podporné aktivity: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51104" behindDoc="0" locked="0" layoutInCell="0" allowOverlap="1" wp14:anchorId="5EBFDC78" wp14:editId="0179D97D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4127500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41" name="Rectangle 2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8250A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4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63500" tIns="38100" rIns="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BFDC78" id="Rectangle 284" o:spid="_x0000_s1134" style="position:absolute;margin-left:162pt;margin-top:325pt;width:39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  <v:textbox inset="5pt,3pt,0,3pt">
                    <w:txbxContent>
                      <w:p w14:paraId="548250A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5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52128" behindDoc="0" locked="0" layoutInCell="0" allowOverlap="1" wp14:anchorId="3A99477C" wp14:editId="255826E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4546600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340" name="Rectangle 2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5F0ACD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53152" behindDoc="0" locked="0" layoutInCell="0" allowOverlap="1" wp14:anchorId="41DA5752" wp14:editId="7054BCF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4546600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39" name="Rectangle 2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BB03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5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5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Priradenie ku konkrétnemu cieľu: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DA5752" id="Rectangle 286" o:spid="_x0000_s1135" style="position:absolute;margin-left:42pt;margin-top:358pt;width:130pt;height:16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  <v:textbox inset="0,3pt,10pt,3pt">
                    <w:txbxContent>
                      <w:p w14:paraId="3E9BB03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5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5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Priradenie ku konkrétnemu cieľu: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54176" behindDoc="0" locked="0" layoutInCell="0" allowOverlap="1" wp14:anchorId="7DE2BB00" wp14:editId="7E2CFCB0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4546600</wp:posOffset>
                  </wp:positionV>
                  <wp:extent cx="4699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38" name="Rectangle 2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9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27E7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5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5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E2BB00" id="Rectangle 287" o:spid="_x0000_s1136" style="position:absolute;margin-left:182pt;margin-top:358pt;width:370pt;height:16pt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  <v:textbox inset="5pt,3pt,10pt,3pt">
                    <w:txbxContent>
                      <w:p w14:paraId="17627E7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5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5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55200" behindDoc="0" locked="0" layoutInCell="0" allowOverlap="1" wp14:anchorId="1EE6D85C" wp14:editId="190714F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4127500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337" name="Line 2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0039097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56224" behindDoc="0" locked="0" layoutInCell="0" allowOverlap="1" wp14:anchorId="3FBC35E0" wp14:editId="326BACA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4749800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336" name="Line 2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6B7B12C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57248" behindDoc="0" locked="0" layoutInCell="0" allowOverlap="1" wp14:anchorId="67CBCAE0" wp14:editId="1032DA6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2527300</wp:posOffset>
                  </wp:positionV>
                  <wp:extent cx="6477000" cy="2413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35" name="Rectangle 2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2896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5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6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28"/>
                                    <w:szCs w:val="28"/>
                                  </w:rPr>
                                  <w:delText>5.1  Aktivity projektu realizované v oprávnenom území OP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7CBCAE0" id="Rectangle 290" o:spid="_x0000_s1137" style="position:absolute;margin-left:42pt;margin-top:199pt;width:510pt;height:19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  <v:textbox inset="0,0,0,0">
                    <w:txbxContent>
                      <w:p w14:paraId="01F2896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6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6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28"/>
                              <w:szCs w:val="28"/>
                            </w:rPr>
                            <w:delText>5.1  Aktivity projektu realizované v oprávnenom území OP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58272" behindDoc="0" locked="0" layoutInCell="0" allowOverlap="1" wp14:anchorId="09F171E5" wp14:editId="0EAB14D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4940300</wp:posOffset>
                  </wp:positionV>
                  <wp:extent cx="6477000" cy="2413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34" name="Rectangle 2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73CF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6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6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28"/>
                                    <w:szCs w:val="28"/>
                                  </w:rPr>
                                  <w:delText>5.2  Aktivity projektu realizované mimo oprávneného územia OP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9F171E5" id="Rectangle 291" o:spid="_x0000_s1138" style="position:absolute;margin-left:42pt;margin-top:389pt;width:510pt;height:19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  <v:textbox inset="0,0,0,0">
                    <w:txbxContent>
                      <w:p w14:paraId="06B73CF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6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6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28"/>
                              <w:szCs w:val="28"/>
                            </w:rPr>
                            <w:delText>5.2  Aktivity projektu realizované mimo oprávneného územia OP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59296" behindDoc="0" locked="0" layoutInCell="0" allowOverlap="1" wp14:anchorId="544A595C" wp14:editId="43530A8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5676900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-32" y="0"/>
                      <wp:lineTo x="-32" y="20588"/>
                      <wp:lineTo x="21600" y="20588"/>
                      <wp:lineTo x="21600" y="0"/>
                      <wp:lineTo x="-32" y="0"/>
                    </wp:wrapPolygon>
                  </wp:wrapThrough>
                  <wp:docPr id="333" name="Rectangle 2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solidFill>
                            <a:srgbClr val="DCDC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46F96E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60320" behindDoc="0" locked="0" layoutInCell="0" allowOverlap="1" wp14:anchorId="63C85474" wp14:editId="175CDDC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5676900</wp:posOffset>
                  </wp:positionV>
                  <wp:extent cx="3810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332" name="Rectangle 2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1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514816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61344" behindDoc="0" locked="0" layoutInCell="0" allowOverlap="1" wp14:anchorId="60B5DE62" wp14:editId="3C21386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5676900</wp:posOffset>
                  </wp:positionV>
                  <wp:extent cx="1397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31" name="Rectangle 2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9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C2F3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6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68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Subjekt: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B5DE62" id="Rectangle 294" o:spid="_x0000_s1139" style="position:absolute;margin-left:42pt;margin-top:447pt;width:110pt;height:16pt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  <v:textbox inset="10pt,3pt,10pt,3pt">
                    <w:txbxContent>
                      <w:p w14:paraId="564C2F3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6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70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Subjekt: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62368" behindDoc="0" locked="0" layoutInCell="0" allowOverlap="1" wp14:anchorId="617EC434" wp14:editId="5739DC7A">
                  <wp:simplePos x="0" y="0"/>
                  <wp:positionH relativeFrom="page">
                    <wp:posOffset>1930400</wp:posOffset>
                  </wp:positionH>
                  <wp:positionV relativeFrom="page">
                    <wp:posOffset>5676900</wp:posOffset>
                  </wp:positionV>
                  <wp:extent cx="241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30" name="Rectangle 2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1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0D72DA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7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72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17EC434" id="Rectangle 295" o:spid="_x0000_s1140" style="position:absolute;margin-left:152pt;margin-top:447pt;width:190pt;height:16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  <v:textbox inset="0,3pt,10pt,3pt">
                    <w:txbxContent>
                      <w:p w14:paraId="190D72DA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7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7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63392" behindDoc="0" locked="0" layoutInCell="0" allowOverlap="1" wp14:anchorId="61CC0923" wp14:editId="6B87753B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5676900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329" name="Line 2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27B34AE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64416" behindDoc="0" locked="0" layoutInCell="0" allowOverlap="1" wp14:anchorId="46A93964" wp14:editId="650B8CF7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5676900</wp:posOffset>
                  </wp:positionV>
                  <wp:extent cx="266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327" name="Rectangle 2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F6D5BF4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65440" behindDoc="0" locked="0" layoutInCell="0" allowOverlap="1" wp14:anchorId="072BBF31" wp14:editId="34527E03">
                  <wp:simplePos x="0" y="0"/>
                  <wp:positionH relativeFrom="page">
                    <wp:posOffset>5740400</wp:posOffset>
                  </wp:positionH>
                  <wp:positionV relativeFrom="page">
                    <wp:posOffset>5676900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26" name="Rectangle 2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95E3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47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72BBF31" id="Rectangle 298" o:spid="_x0000_s1141" style="position:absolute;margin-left:452pt;margin-top:447pt;width:1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  <v:textbox inset="0,3pt,10pt,3pt">
                    <w:txbxContent>
                      <w:p w14:paraId="5D795E3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47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66464" behindDoc="0" locked="0" layoutInCell="0" allowOverlap="1" wp14:anchorId="5BB9104E" wp14:editId="65B36AA8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5676900</wp:posOffset>
                  </wp:positionV>
                  <wp:extent cx="1397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25" name="Rectangle 2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9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B3A0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7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78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Identifikátor (typ):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BB9104E" id="Rectangle 299" o:spid="_x0000_s1142" style="position:absolute;margin-left:3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  <v:textbox inset="10pt,3pt,10pt,3pt">
                    <w:txbxContent>
                      <w:p w14:paraId="361B3A0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7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80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Identifikátor (typ):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67488" behindDoc="0" locked="0" layoutInCell="0" allowOverlap="1" wp14:anchorId="2F0FA592" wp14:editId="064F9328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5676900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324" name="Line 3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8A0A6EE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68512" behindDoc="0" locked="0" layoutInCell="0" allowOverlap="1" wp14:anchorId="35CD1317" wp14:editId="17621D9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5676900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323" name="Line 3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B084E33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69536" behindDoc="0" locked="0" layoutInCell="0" allowOverlap="1" wp14:anchorId="2A16FC15" wp14:editId="4ED1889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5981700</wp:posOffset>
                  </wp:positionV>
                  <wp:extent cx="6477000" cy="279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22" name="Rectangle 3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8F7D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8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8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7F7F82"/>
                                    <w:sz w:val="20"/>
                                    <w:szCs w:val="20"/>
                                  </w:rPr>
                                  <w:delText>Hlavné aktivity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A16FC15" id="Rectangle 302" o:spid="_x0000_s1143" style="position:absolute;margin-left:42pt;margin-top:471pt;width:510pt;height:22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  <v:textbox inset="0,1pt,0,8pt">
                    <w:txbxContent>
                      <w:p w14:paraId="33B8F7D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8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8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7F7F82"/>
                              <w:sz w:val="20"/>
                              <w:szCs w:val="20"/>
                            </w:rPr>
                            <w:delText>Hlavné aktivity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70560" behindDoc="0" locked="0" layoutInCell="0" allowOverlap="1" wp14:anchorId="5773112E" wp14:editId="7466EE3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6261100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321" name="Rectangle 3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61BDEB3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71584" behindDoc="0" locked="0" layoutInCell="0" allowOverlap="1" wp14:anchorId="2BCECD3E" wp14:editId="37A47BC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6261100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320" name="Rectangle 3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881AC7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72608" behindDoc="0" locked="0" layoutInCell="0" allowOverlap="1" wp14:anchorId="3C2E0465" wp14:editId="4C6B74E0">
                  <wp:simplePos x="0" y="0"/>
                  <wp:positionH relativeFrom="page">
                    <wp:posOffset>850900</wp:posOffset>
                  </wp:positionH>
                  <wp:positionV relativeFrom="page">
                    <wp:posOffset>6261100</wp:posOffset>
                  </wp:positionV>
                  <wp:extent cx="6159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23" name="Rectangle 3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59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FD95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8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8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2E0465" id="Rectangle 305" o:spid="_x0000_s1144" style="position:absolute;margin-left:67pt;margin-top:493pt;width:485pt;height:16pt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  <v:textbox inset="0,3pt,10pt,3pt">
                    <w:txbxContent>
                      <w:p w14:paraId="186FD95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8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8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73632" behindDoc="0" locked="0" layoutInCell="0" allowOverlap="1" wp14:anchorId="516F9B94" wp14:editId="41B04D5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6261100</wp:posOffset>
                  </wp:positionV>
                  <wp:extent cx="317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22" name="Rectangle 3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A6BC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8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90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1.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6F9B94" id="Rectangle 306" o:spid="_x0000_s1145" style="position:absolute;margin-left:42pt;margin-top:493pt;width:25pt;height:16pt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  <v:textbox inset="0,3pt,10pt,3pt">
                    <w:txbxContent>
                      <w:p w14:paraId="157A6BC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9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92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1.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74656" behindDoc="0" locked="0" layoutInCell="0" allowOverlap="1" wp14:anchorId="2392DA05" wp14:editId="53C2B12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6261100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21" name="Line 3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641B5AE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75680" behindDoc="0" locked="0" layoutInCell="0" allowOverlap="1" wp14:anchorId="6F122B7B" wp14:editId="271B0E7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6464300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20" name="Line 3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0416A1F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76704" behindDoc="0" locked="0" layoutInCell="0" allowOverlap="1" wp14:anchorId="54078E2D" wp14:editId="40E63A1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6565900</wp:posOffset>
                  </wp:positionV>
                  <wp:extent cx="6477000" cy="279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19" name="Rectangle 3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C5BF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9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9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7F7F82"/>
                                    <w:sz w:val="20"/>
                                    <w:szCs w:val="20"/>
                                  </w:rPr>
                                  <w:delText>Podporné aktivity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4078E2D" id="Rectangle 309" o:spid="_x0000_s1146" style="position:absolute;margin-left:42pt;margin-top:517pt;width:510pt;height:22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  <v:textbox inset="0,1pt,0,8pt">
                    <w:txbxContent>
                      <w:p w14:paraId="76CC5BF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9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49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7F7F82"/>
                              <w:sz w:val="20"/>
                              <w:szCs w:val="20"/>
                            </w:rPr>
                            <w:delText>Podporné aktivity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77728" behindDoc="0" locked="0" layoutInCell="0" allowOverlap="1" wp14:anchorId="5B4FC48C" wp14:editId="1E34052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6845300</wp:posOffset>
                  </wp:positionV>
                  <wp:extent cx="6477000" cy="622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18" name="Rectangle 3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3558B17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78752" behindDoc="0" locked="0" layoutInCell="0" allowOverlap="1" wp14:anchorId="4CB772C7" wp14:editId="34BB178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6845300</wp:posOffset>
                  </wp:positionV>
                  <wp:extent cx="6477000" cy="4191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17" name="Rectangle 3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E215DC9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79776" behindDoc="0" locked="0" layoutInCell="0" allowOverlap="1" wp14:anchorId="08838592" wp14:editId="38A7E37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6845300</wp:posOffset>
                  </wp:positionV>
                  <wp:extent cx="6477000" cy="4191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16" name="Rectangle 3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9D56FAD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80800" behindDoc="0" locked="0" layoutInCell="0" allowOverlap="1" wp14:anchorId="1BCF2E1F" wp14:editId="76290A7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7048500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15" name="Rectangle 3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BC71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49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498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Popis podporných aktivít: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CF2E1F" id="Rectangle 313" o:spid="_x0000_s1147" style="position:absolute;margin-left:42pt;margin-top:555pt;width:120pt;height:16pt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  <v:textbox inset="0,3pt,10pt,3pt">
                    <w:txbxContent>
                      <w:p w14:paraId="73EBC71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49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00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Popis podporných aktivít: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81824" behindDoc="0" locked="0" layoutInCell="0" allowOverlap="1" wp14:anchorId="1F8361B5" wp14:editId="0E481494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7048500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14" name="Rectangle 3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89EE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0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63500" tIns="38100" rIns="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F8361B5" id="Rectangle 314" o:spid="_x0000_s1148" style="position:absolute;margin-left:162pt;margin-top:555pt;width:390pt;height:16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  <v:textbox inset="5pt,3pt,0,3pt">
                    <w:txbxContent>
                      <w:p w14:paraId="63089EE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0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82848" behindDoc="0" locked="0" layoutInCell="0" allowOverlap="1" wp14:anchorId="7E4A319A" wp14:editId="7F5DD7DA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7251700</wp:posOffset>
                  </wp:positionV>
                  <wp:extent cx="4826000" cy="127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13" name="Rectangle 3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E08DF48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83872" behindDoc="0" locked="0" layoutInCell="0" allowOverlap="1" wp14:anchorId="4E2ED096" wp14:editId="7504F736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7264400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1012" name="Line 3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F0FA76B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84896" behindDoc="0" locked="0" layoutInCell="0" allowOverlap="1" wp14:anchorId="5A8CC1F6" wp14:editId="64F9D13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6845300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11" name="Rectangle 3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FBFC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0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0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Podporné aktivity: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A8CC1F6" id="Rectangle 317" o:spid="_x0000_s1149" style="position:absolute;margin-left:42pt;margin-top:539pt;width:120pt;height:16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  <v:textbox inset="0,3pt,10pt,3pt">
                    <w:txbxContent>
                      <w:p w14:paraId="1EDFBFC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0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0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Podporné aktivity: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85920" behindDoc="0" locked="0" layoutInCell="0" allowOverlap="1" wp14:anchorId="5EDBCC19" wp14:editId="3131BFDD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6845300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10" name="Rectangle 3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BB6C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0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63500" tIns="38100" rIns="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DBCC19" id="Rectangle 318" o:spid="_x0000_s1150" style="position:absolute;margin-left:162pt;margin-top:539pt;width:39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  <v:textbox inset="5pt,3pt,0,3pt">
                    <w:txbxContent>
                      <w:p w14:paraId="281BB6C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0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86944" behindDoc="0" locked="0" layoutInCell="0" allowOverlap="1" wp14:anchorId="5C9A4086" wp14:editId="24AA3A3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7264400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09" name="Rectangle 3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4A3772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87968" behindDoc="0" locked="0" layoutInCell="0" allowOverlap="1" wp14:anchorId="3187E1D1" wp14:editId="44EECB3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7264400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08" name="Rectangle 3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61FB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0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1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Priradenie ku konkrétnemu cieľu: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87E1D1" id="Rectangle 320" o:spid="_x0000_s1151" style="position:absolute;margin-left:42pt;margin-top:572pt;width:130pt;height:16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  <v:textbox inset="0,3pt,10pt,3pt">
                    <w:txbxContent>
                      <w:p w14:paraId="66661FB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1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1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Priradenie ku konkrétnemu cieľu: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88992" behindDoc="0" locked="0" layoutInCell="0" allowOverlap="1" wp14:anchorId="17F7EBD5" wp14:editId="1D1F09D8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7264400</wp:posOffset>
                  </wp:positionV>
                  <wp:extent cx="4699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07" name="Rectangle 3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9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1432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1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14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7F7EBD5" id="Rectangle 321" o:spid="_x0000_s1152" style="position:absolute;margin-left:182pt;margin-top:572pt;width:370pt;height:16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  <v:textbox inset="5pt,3pt,10pt,3pt">
                    <w:txbxContent>
                      <w:p w14:paraId="6A11432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1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16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90016" behindDoc="0" locked="0" layoutInCell="0" allowOverlap="1" wp14:anchorId="4AC9778A" wp14:editId="2DFBBB5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6845300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06" name="Line 3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833AADF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91040" behindDoc="0" locked="0" layoutInCell="0" allowOverlap="1" wp14:anchorId="2D4E6952" wp14:editId="342B468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7467600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05" name="Line 3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76809F7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92064" behindDoc="0" locked="0" layoutInCell="0" allowOverlap="1" wp14:anchorId="7B3D9DC7" wp14:editId="05DADB5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5181600</wp:posOffset>
                  </wp:positionV>
                  <wp:extent cx="6477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04" name="Rectangle 3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9A63224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93088" behindDoc="0" locked="0" layoutInCell="0" allowOverlap="1" wp14:anchorId="381DA925" wp14:editId="64EEB2A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5283200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03" name="Line 3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8392421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94112" behindDoc="0" locked="0" layoutInCell="0" allowOverlap="1" wp14:anchorId="34498691" wp14:editId="03BC3BD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5486400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02" name="Line 3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5EE466A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95136" behindDoc="0" locked="0" layoutInCell="0" allowOverlap="1" wp14:anchorId="6750BF22" wp14:editId="1FC16A3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9906000</wp:posOffset>
                  </wp:positionV>
                  <wp:extent cx="15875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01" name="Rectangle 3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267B185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996160" behindDoc="0" locked="0" layoutInCell="0" allowOverlap="1" wp14:anchorId="5A15C621" wp14:editId="105ED8A0">
              <wp:simplePos x="0" y="0"/>
              <wp:positionH relativeFrom="page">
                <wp:posOffset>533400</wp:posOffset>
              </wp:positionH>
              <wp:positionV relativeFrom="page">
                <wp:posOffset>9906000</wp:posOffset>
              </wp:positionV>
              <wp:extent cx="114300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240" y="19440"/>
                  <wp:lineTo x="21240" y="0"/>
                  <wp:lineTo x="0" y="0"/>
                </wp:wrapPolygon>
              </wp:wrapThrough>
              <wp:docPr id="328" name="Obrázok 3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28"/>
                      <pic:cNvPicPr>
                        <a:picLocks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97184" behindDoc="0" locked="0" layoutInCell="0" allowOverlap="1" wp14:anchorId="21A93689" wp14:editId="739DF963">
                  <wp:simplePos x="0" y="0"/>
                  <wp:positionH relativeFrom="page">
                    <wp:posOffset>6769100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000" name="Rectangle 3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36E8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1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18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z 6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A93689" id="Rectangle 329" o:spid="_x0000_s1153" style="position:absolute;margin-left:533pt;margin-top:780pt;width:20pt;height:10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  <v:textbox inset="0,1pt,0,0">
                    <w:txbxContent>
                      <w:p w14:paraId="2E336E8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1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2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z 6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98208" behindDoc="0" locked="0" layoutInCell="0" allowOverlap="1" wp14:anchorId="0E754015" wp14:editId="43281582">
                  <wp:simplePos x="0" y="0"/>
                  <wp:positionH relativeFrom="page">
                    <wp:posOffset>6515100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99" name="Rectangle 3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DDE7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52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22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3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754015" id="Rectangle 330" o:spid="_x0000_s1154" style="position:absolute;margin-left:513pt;margin-top:780pt;width:20pt;height:10pt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  <v:textbox inset="0,1pt,0,0">
                    <w:txbxContent>
                      <w:p w14:paraId="558DDE7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52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2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3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999232" behindDoc="0" locked="0" layoutInCell="0" allowOverlap="1" wp14:anchorId="73CDF8AF" wp14:editId="3FCA5752">
                  <wp:simplePos x="0" y="0"/>
                  <wp:positionH relativeFrom="page">
                    <wp:posOffset>2120900</wp:posOffset>
                  </wp:positionH>
                  <wp:positionV relativeFrom="page">
                    <wp:posOffset>9906000</wp:posOffset>
                  </wp:positionV>
                  <wp:extent cx="26035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98" name="Rectangle 3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035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E8C8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2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2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Predmet podpory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3CDF8AF" id="Rectangle 331" o:spid="_x0000_s1155" style="position:absolute;margin-left:167pt;margin-top:780pt;width:205pt;height:10pt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  <v:textbox inset="0,1pt,0,0">
                    <w:txbxContent>
                      <w:p w14:paraId="0B0E8C8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2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2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Predmet podpory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 w:rsidR="00974463">
          <w:rPr>
            <w:rFonts w:ascii="Roboto" w:hAnsi="Roboto"/>
            <w:sz w:val="24"/>
            <w:szCs w:val="24"/>
          </w:rPr>
          <w:br w:type="page"/>
        </w:r>
        <w:bookmarkStart w:id="529" w:name="JR_PAGE_ANCHOR_0_4"/>
        <w:bookmarkEnd w:id="529"/>
        <w:r>
          <w:rPr>
            <w:noProof/>
          </w:rPr>
          <w:lastRenderedPageBreak/>
          <mc:AlternateContent>
            <mc:Choice Requires="wps">
              <w:drawing>
                <wp:anchor distT="0" distB="0" distL="114300" distR="114300" simplePos="0" relativeHeight="252000256" behindDoc="0" locked="0" layoutInCell="0" allowOverlap="1" wp14:anchorId="5084C778" wp14:editId="10E528E7">
                  <wp:simplePos x="0" y="0"/>
                  <wp:positionH relativeFrom="page">
                    <wp:posOffset>1041400</wp:posOffset>
                  </wp:positionH>
                  <wp:positionV relativeFrom="page">
                    <wp:posOffset>914400</wp:posOffset>
                  </wp:positionV>
                  <wp:extent cx="5969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97" name="Rectangle 3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69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E7B75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3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3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Merateľné ukazovatele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84C778" id="Rectangle 332" o:spid="_x0000_s1156" style="position:absolute;margin-left:82pt;margin-top:1in;width:470pt;height:43pt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  <v:textbox inset="0,1pt,0,15pt">
                    <w:txbxContent>
                      <w:p w14:paraId="3CE7B75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3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3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Merateľné ukazovatele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01280" behindDoc="0" locked="0" layoutInCell="0" allowOverlap="1" wp14:anchorId="425EE562" wp14:editId="4D92B4A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914400</wp:posOffset>
                  </wp:positionV>
                  <wp:extent cx="508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96" name="Rectangle 3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5C7B1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3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3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6.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5EE562" id="Rectangle 333" o:spid="_x0000_s1157" style="position:absolute;margin-left:42pt;margin-top:1in;width:40pt;height:43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  <v:textbox inset="0,1pt,0,15pt">
                    <w:txbxContent>
                      <w:p w14:paraId="0D5C7B1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3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3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6.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02304" behindDoc="0" locked="0" layoutInCell="0" allowOverlap="1" wp14:anchorId="1029FCAF" wp14:editId="35CF830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1460500</wp:posOffset>
                  </wp:positionV>
                  <wp:extent cx="6477000" cy="2413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95" name="Rectangle 3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65D4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3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3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28"/>
                                    <w:szCs w:val="28"/>
                                  </w:rPr>
                                  <w:delText>6.1  Príspevok aktivít k merateľným ukazovateľom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29FCAF" id="Rectangle 334" o:spid="_x0000_s1158" style="position:absolute;margin-left:42pt;margin-top:115pt;width:510pt;height:19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  <v:textbox inset="0,0,0,0">
                    <w:txbxContent>
                      <w:p w14:paraId="03665D4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4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4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28"/>
                              <w:szCs w:val="28"/>
                            </w:rPr>
                            <w:delText>6.1  Príspevok aktivít k merateľným ukazovateľom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03328" behindDoc="0" locked="0" layoutInCell="0" allowOverlap="1" wp14:anchorId="74E20831" wp14:editId="1E61348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2616200</wp:posOffset>
                  </wp:positionV>
                  <wp:extent cx="6477000" cy="1193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94" name="Rectangle 3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30013BD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04352" behindDoc="0" locked="0" layoutInCell="0" allowOverlap="1" wp14:anchorId="12296BFA" wp14:editId="5A20012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2616200</wp:posOffset>
                  </wp:positionV>
                  <wp:extent cx="6477000" cy="1193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93" name="Rectangle 3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3D2EE28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05376" behindDoc="0" locked="0" layoutInCell="0" allowOverlap="1" wp14:anchorId="18D82861" wp14:editId="3791DF7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2616200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92" name="Rectangle 3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DAF668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06400" behindDoc="0" locked="0" layoutInCell="0" allowOverlap="1" wp14:anchorId="7236A3FB" wp14:editId="353DC686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2616200</wp:posOffset>
                  </wp:positionV>
                  <wp:extent cx="114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91" name="Rectangle 3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9BDF0" w14:textId="77777777" w:rsidR="007F6EFF" w:rsidRDefault="007F6EFF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4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  <w:p w14:paraId="4338935A" w14:textId="77777777" w:rsidR="00796472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54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36A3FB" id="Rectangle 338" o:spid="_x0000_s1159" style="position:absolute;margin-left:462pt;margin-top:206pt;width:90pt;height:16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  <v:textbox inset="0,3pt,10pt,3pt">
                    <w:txbxContent>
                      <w:p w14:paraId="7539BDF0" w14:textId="77777777" w:rsidR="007F6EFF" w:rsidRDefault="007F6EFF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4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  <w:p w14:paraId="4338935A" w14:textId="77777777" w:rsidR="00796472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54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07424" behindDoc="0" locked="0" layoutInCell="0" allowOverlap="1" wp14:anchorId="1DF5E3B7" wp14:editId="7D2D9F92">
                  <wp:simplePos x="0" y="0"/>
                  <wp:positionH relativeFrom="page">
                    <wp:posOffset>1549400</wp:posOffset>
                  </wp:positionH>
                  <wp:positionV relativeFrom="page">
                    <wp:posOffset>2616200</wp:posOffset>
                  </wp:positionV>
                  <wp:extent cx="2667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90" name="Rectangle 3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7364A" w14:textId="77777777" w:rsidR="007F6EFF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4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4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 w:rsidR="007F6EFF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766A642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4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F5E3B7" id="Rectangle 339" o:spid="_x0000_s1160" style="position:absolute;margin-left:122pt;margin-top:206pt;width:210pt;height:16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  <v:textbox inset="0,3pt,10pt,3pt">
                    <w:txbxContent>
                      <w:p w14:paraId="1677364A" w14:textId="77777777" w:rsidR="007F6EFF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4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5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 w:rsidR="007F6EFF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766A642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5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08448" behindDoc="0" locked="0" layoutInCell="0" allowOverlap="1" wp14:anchorId="5A4F97CD" wp14:editId="3A7F85B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2616200</wp:posOffset>
                  </wp:positionV>
                  <wp:extent cx="101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89" name="Rectangle 3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93F6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5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5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Subjekt: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A4F97CD" id="Rectangle 340" o:spid="_x0000_s1161" style="position:absolute;margin-left:42pt;margin-top:206pt;width:80pt;height:16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  <v:textbox inset="10pt,3pt,10pt,3pt">
                    <w:txbxContent>
                      <w:p w14:paraId="67A93F6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5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5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Subjekt: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09472" behindDoc="0" locked="0" layoutInCell="0" allowOverlap="1" wp14:anchorId="493A7D93" wp14:editId="63F0490A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2616200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88" name="Rectangle 3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E3CE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5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5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Identifikátor (typ):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3A7D93" id="Rectangle 341" o:spid="_x0000_s1162" style="position:absolute;margin-left:332pt;margin-top:206pt;width:130pt;height:16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  <v:textbox inset="10pt,3pt,10pt,3pt">
                    <w:txbxContent>
                      <w:p w14:paraId="600E3CE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5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5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Identifikátor (typ):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10496" behindDoc="0" locked="0" layoutInCell="0" allowOverlap="1" wp14:anchorId="142F0044" wp14:editId="6A29FF4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2819400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987" name="Line 3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C0B5124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11520" behindDoc="0" locked="0" layoutInCell="0" allowOverlap="1" wp14:anchorId="68341B91" wp14:editId="3212676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2819400</wp:posOffset>
                  </wp:positionV>
                  <wp:extent cx="6477000" cy="9906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86" name="Rectangle 3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509FE0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12544" behindDoc="0" locked="0" layoutInCell="0" allowOverlap="1" wp14:anchorId="071609E7" wp14:editId="7386A5D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2819400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85" name="Rectangle 3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99A214B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13568" behindDoc="0" locked="0" layoutInCell="0" allowOverlap="1" wp14:anchorId="0F9497BA" wp14:editId="528D68A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2819400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84" name="Rectangle 3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3FFA22D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14592" behindDoc="0" locked="0" layoutInCell="0" allowOverlap="1" wp14:anchorId="15F49D58" wp14:editId="6445082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2819400</wp:posOffset>
                  </wp:positionV>
                  <wp:extent cx="13716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83" name="Rectangle 3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859F5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6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6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Konkrétny cieľ: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F49D58" id="Rectangle 346" o:spid="_x0000_s1163" style="position:absolute;margin-left:42pt;margin-top:222pt;width:108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  <v:textbox inset="10pt,3pt,10pt,3pt">
                    <w:txbxContent>
                      <w:p w14:paraId="59859F5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6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6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Konkrétny cieľ: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15616" behindDoc="0" locked="0" layoutInCell="0" allowOverlap="1" wp14:anchorId="4757333C" wp14:editId="775567E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2819400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82" name="Rectangle 3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EDD323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16640" behindDoc="0" locked="0" layoutInCell="0" allowOverlap="1" wp14:anchorId="2280D4DA" wp14:editId="43727C72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2819400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81" name="Rectangle 3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741EA" w14:textId="77777777" w:rsidR="007F6EFF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6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65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 w:rsidR="007F6EFF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290888E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6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280D4DA" id="Rectangle 348" o:spid="_x0000_s1164" style="position:absolute;margin-left:162pt;margin-top:222pt;width:39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  <v:textbox inset="0,3pt,10pt,3pt">
                    <w:txbxContent>
                      <w:p w14:paraId="3CD741EA" w14:textId="77777777" w:rsidR="007F6EFF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6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6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 w:rsidR="007F6EFF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290888E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6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17664" behindDoc="0" locked="0" layoutInCell="0" allowOverlap="1" wp14:anchorId="1A1D05AC" wp14:editId="666F4C4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2819400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980" name="Line 3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5B987F2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18688" behindDoc="0" locked="0" layoutInCell="0" allowOverlap="1" wp14:anchorId="56CF4EB6" wp14:editId="6A0B780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3022600</wp:posOffset>
                  </wp:positionV>
                  <wp:extent cx="6477000" cy="368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79" name="Rectangle 3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CCBA7E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19712" behindDoc="0" locked="0" layoutInCell="0" allowOverlap="1" wp14:anchorId="5509860E" wp14:editId="6968A02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3022600</wp:posOffset>
                  </wp:positionV>
                  <wp:extent cx="6477000" cy="368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78" name="Rectangle 3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624291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20736" behindDoc="0" locked="0" layoutInCell="0" allowOverlap="1" wp14:anchorId="6DD5B70F" wp14:editId="3ADCBD0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3022600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77" name="Rectangle 3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D9EB0A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21760" behindDoc="0" locked="0" layoutInCell="0" allowOverlap="1" wp14:anchorId="414D6647" wp14:editId="5159815E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3022600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76" name="Rectangle 3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9335B8" w14:textId="77777777" w:rsidR="007F6EFF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7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7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 w:rsidR="007F6EFF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1F80CDA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7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4D6647" id="Rectangle 353" o:spid="_x0000_s1165" style="position:absolute;margin-left:162pt;margin-top:238pt;width:390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  <v:textbox inset="0,3pt,10pt,3pt">
                    <w:txbxContent>
                      <w:p w14:paraId="799335B8" w14:textId="77777777" w:rsidR="007F6EFF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7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7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 w:rsidR="007F6EFF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1F80CDA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7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22784" behindDoc="0" locked="0" layoutInCell="0" allowOverlap="1" wp14:anchorId="71C4C93D" wp14:editId="25691E0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3022600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75" name="Rectangle 3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07D5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7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7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Typ aktivity: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1C4C93D" id="Rectangle 354" o:spid="_x0000_s1166" style="position:absolute;margin-left:42pt;margin-top:238pt;width:12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  <v:textbox inset="10pt,3pt,10pt,3pt">
                    <w:txbxContent>
                      <w:p w14:paraId="02207D5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7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7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Typ aktivity: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23808" behindDoc="0" locked="0" layoutInCell="0" allowOverlap="1" wp14:anchorId="4CB299FC" wp14:editId="7ACA3A66">
                  <wp:simplePos x="0" y="0"/>
                  <wp:positionH relativeFrom="page">
                    <wp:posOffset>1905000</wp:posOffset>
                  </wp:positionH>
                  <wp:positionV relativeFrom="page">
                    <wp:posOffset>3022600</wp:posOffset>
                  </wp:positionV>
                  <wp:extent cx="51054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74" name="Rectangle 3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F6E7E1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24832" behindDoc="0" locked="0" layoutInCell="0" allowOverlap="1" wp14:anchorId="3B2F63CD" wp14:editId="241475FB">
                  <wp:simplePos x="0" y="0"/>
                  <wp:positionH relativeFrom="page">
                    <wp:posOffset>1905000</wp:posOffset>
                  </wp:positionH>
                  <wp:positionV relativeFrom="page">
                    <wp:posOffset>3022600</wp:posOffset>
                  </wp:positionV>
                  <wp:extent cx="5105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37" y="-2147483648"/>
                      <wp:lineTo x="537" y="-2147483648"/>
                      <wp:lineTo x="0" y="-2147483648"/>
                    </wp:wrapPolygon>
                  </wp:wrapThrough>
                  <wp:docPr id="973" name="Line 3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105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2F361F6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25856" behindDoc="0" locked="0" layoutInCell="0" allowOverlap="1" wp14:anchorId="3FFEF51A" wp14:editId="330DB4E5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3225800</wp:posOffset>
                  </wp:positionV>
                  <wp:extent cx="4826000" cy="1651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72" name="Rectangle 3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2B9D72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26880" behindDoc="0" locked="0" layoutInCell="0" allowOverlap="1" wp14:anchorId="2FE195DA" wp14:editId="7C3E8BCE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3225800</wp:posOffset>
                  </wp:positionV>
                  <wp:extent cx="1143000" cy="165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71" name="Rectangle 3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35E8A" w14:textId="77777777" w:rsidR="007F6EFF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8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8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Cieľová hodnota</w:delText>
                                </w:r>
                                <w:r w:rsidR="007F6EFF"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 w:rsidR="007F6EFF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52CEA2C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58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FE195DA" id="Rectangle 358" o:spid="_x0000_s1167" style="position:absolute;margin-left:462pt;margin-top:254pt;width:90pt;height:13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  <v:textbox inset="0,0,10pt,3pt">
                    <w:txbxContent>
                      <w:p w14:paraId="28835E8A" w14:textId="77777777" w:rsidR="007F6EFF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8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8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Cieľová hodnota</w:delText>
                          </w:r>
                          <w:r w:rsidR="007F6EFF"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 w:rsidR="007F6EFF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52CEA2C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58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27904" behindDoc="0" locked="0" layoutInCell="0" allowOverlap="1" wp14:anchorId="06866636" wp14:editId="6D0BC935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3390900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970" name="Line 3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FC84989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28928" behindDoc="0" locked="0" layoutInCell="0" allowOverlap="1" wp14:anchorId="7832DACE" wp14:editId="5201080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3390900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69" name="Rectangle 3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DF29C2A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29952" behindDoc="0" locked="0" layoutInCell="0" allowOverlap="1" wp14:anchorId="0C9E8DE7" wp14:editId="39B68CB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3390900</wp:posOffset>
                  </wp:positionV>
                  <wp:extent cx="1397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68" name="Rectangle 3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9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758A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8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8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Hlavné aktivity projektu: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C9E8DE7" id="Rectangle 361" o:spid="_x0000_s1168" style="position:absolute;margin-left:42pt;margin-top:267pt;width:11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  <v:textbox inset="10pt,3pt,10pt,3pt">
                    <w:txbxContent>
                      <w:p w14:paraId="6B5758A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8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8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Hlavné aktivity projektu: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30976" behindDoc="0" locked="0" layoutInCell="0" allowOverlap="1" wp14:anchorId="2B41325B" wp14:editId="7F3599C8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3390900</wp:posOffset>
                  </wp:positionV>
                  <wp:extent cx="4699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67" name="Rectangle 3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9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245F470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32000" behindDoc="0" locked="0" layoutInCell="0" allowOverlap="1" wp14:anchorId="46598DDC" wp14:editId="74A402AA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3390900</wp:posOffset>
                  </wp:positionV>
                  <wp:extent cx="355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66" name="Rectangle 3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55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122C15" w14:textId="77777777" w:rsidR="007F6EFF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9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9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 w:rsidR="007F6EFF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2331CF5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9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598DDC" id="Rectangle 363" o:spid="_x0000_s1169" style="position:absolute;margin-left:182pt;margin-top:267pt;width:280pt;height:16pt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  <v:textbox inset="0,3pt,10pt,3pt">
                    <w:txbxContent>
                      <w:p w14:paraId="1B122C15" w14:textId="77777777" w:rsidR="007F6EFF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9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59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 w:rsidR="007F6EFF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2331CF5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59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33024" behindDoc="0" locked="0" layoutInCell="0" allowOverlap="1" wp14:anchorId="53073A7A" wp14:editId="575B4AF0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3390900</wp:posOffset>
                  </wp:positionV>
                  <wp:extent cx="114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65" name="Rectangle 3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0F47F" w14:textId="77777777" w:rsidR="00796472" w:rsidRDefault="00796472" w:rsidP="00C540C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del w:id="59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073A7A" id="Rectangle 364" o:spid="_x0000_s1170" style="position:absolute;margin-left:462pt;margin-top:267pt;width:90pt;height:16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  <v:textbox inset="0,3pt,10pt,3pt">
                    <w:txbxContent>
                      <w:p w14:paraId="1D40F47F" w14:textId="77777777" w:rsidR="00796472" w:rsidRDefault="00796472" w:rsidP="00C540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del w:id="59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34048" behindDoc="0" locked="0" layoutInCell="0" allowOverlap="1" wp14:anchorId="6456B340" wp14:editId="6D2784D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3594100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64" name="Rectangle 3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0A503A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35072" behindDoc="0" locked="0" layoutInCell="0" allowOverlap="1" wp14:anchorId="201F860B" wp14:editId="74662358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3594100</wp:posOffset>
                  </wp:positionV>
                  <wp:extent cx="4699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63" name="Rectangle 3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9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289345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36096" behindDoc="0" locked="0" layoutInCell="0" allowOverlap="1" wp14:anchorId="0D66CE86" wp14:editId="3C0D9F5B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3594100</wp:posOffset>
                  </wp:positionV>
                  <wp:extent cx="3556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62" name="Rectangle 3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55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05F55" w14:textId="77777777" w:rsidR="00796472" w:rsidRDefault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59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59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D66CE86" id="Rectangle 367" o:spid="_x0000_s1171" style="position:absolute;margin-left:182pt;margin-top:283pt;width:28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  <v:textbox inset="0,3pt,10pt,3pt">
                    <w:txbxContent>
                      <w:p w14:paraId="23405F55" w14:textId="77777777" w:rsidR="00796472" w:rsidRDefault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0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01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37120" behindDoc="0" locked="0" layoutInCell="0" allowOverlap="1" wp14:anchorId="71A73422" wp14:editId="3687E088">
                  <wp:simplePos x="0" y="0"/>
                  <wp:positionH relativeFrom="page">
                    <wp:posOffset>5867400</wp:posOffset>
                  </wp:positionH>
                  <wp:positionV relativeFrom="page">
                    <wp:posOffset>3594100</wp:posOffset>
                  </wp:positionV>
                  <wp:extent cx="114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61" name="Rectangle 3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9FFBF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60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1A73422" id="Rectangle 368" o:spid="_x0000_s1172" style="position:absolute;margin-left:462pt;margin-top:283pt;width:9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  <v:textbox inset="0,3pt,10pt,3pt">
                    <w:txbxContent>
                      <w:p w14:paraId="4E9FFBF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60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38144" behindDoc="0" locked="0" layoutInCell="0" allowOverlap="1" wp14:anchorId="15BD95B4" wp14:editId="2524DB2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3797300</wp:posOffset>
                  </wp:positionV>
                  <wp:extent cx="6477000" cy="127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60" name="Rectangle 3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40FBF3B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39168" behindDoc="0" locked="0" layoutInCell="0" allowOverlap="1" wp14:anchorId="11F7586F" wp14:editId="59084CD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3810000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959" name="Line 3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96E29E4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40192" behindDoc="0" locked="0" layoutInCell="0" allowOverlap="1" wp14:anchorId="2E7824D4" wp14:editId="52299B4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2616200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958" name="Line 3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40FFD07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41216" behindDoc="0" locked="0" layoutInCell="0" allowOverlap="1" wp14:anchorId="2135D5F8" wp14:editId="295E5E4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3810000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957" name="Line 3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5365A85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42240" behindDoc="0" locked="0" layoutInCell="0" allowOverlap="1" wp14:anchorId="24532202" wp14:editId="244C6F4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2616200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956" name="Line 3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B05814A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43264" behindDoc="0" locked="0" layoutInCell="0" allowOverlap="1" wp14:anchorId="23550A39" wp14:editId="1075FEF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3810000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955" name="Line 3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DDC0E37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44288" behindDoc="0" locked="0" layoutInCell="0" allowOverlap="1" wp14:anchorId="19C3A799" wp14:editId="020145D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1803400</wp:posOffset>
                  </wp:positionV>
                  <wp:extent cx="6477000" cy="812800"/>
                  <wp:effectExtent l="0" t="0" r="0" b="0"/>
                  <wp:wrapThrough wrapText="bothSides">
                    <wp:wrapPolygon edited="0">
                      <wp:start x="-32" y="0"/>
                      <wp:lineTo x="-32" y="21347"/>
                      <wp:lineTo x="21600" y="21347"/>
                      <wp:lineTo x="21600" y="0"/>
                      <wp:lineTo x="-32" y="0"/>
                    </wp:wrapPolygon>
                  </wp:wrapThrough>
                  <wp:docPr id="954" name="Rectangle 3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812800"/>
                          </a:xfrm>
                          <a:prstGeom prst="rect">
                            <a:avLst/>
                          </a:prstGeom>
                          <a:solidFill>
                            <a:srgbClr val="DCDC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583D6B9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45312" behindDoc="0" locked="0" layoutInCell="0" allowOverlap="1" wp14:anchorId="05E117DC" wp14:editId="275D02B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2006600</wp:posOffset>
                  </wp:positionV>
                  <wp:extent cx="6477000" cy="6096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53" name="Rectangle 3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5BA7466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46336" behindDoc="0" locked="0" layoutInCell="0" allowOverlap="1" wp14:anchorId="363E860F" wp14:editId="17A9B8A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2006600</wp:posOffset>
                  </wp:positionV>
                  <wp:extent cx="3683000" cy="6096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52" name="Rectangle 3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2740EB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47360" behindDoc="0" locked="0" layoutInCell="0" allowOverlap="1" wp14:anchorId="651D3CCC" wp14:editId="2DB25A6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2006600</wp:posOffset>
                  </wp:positionV>
                  <wp:extent cx="1524000" cy="6096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51" name="Rectangle 3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273F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0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0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Merateľný ukazovateľ: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1D3CCC" id="Rectangle 378" o:spid="_x0000_s1173" style="position:absolute;margin-left:42pt;margin-top:158pt;width:120pt;height:48pt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  <v:textbox inset="10pt,3pt,10pt,3pt">
                    <w:txbxContent>
                      <w:p w14:paraId="23A273F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0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0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Merateľný ukazovateľ: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48384" behindDoc="0" locked="0" layoutInCell="0" allowOverlap="1" wp14:anchorId="2E437B76" wp14:editId="6DE4275F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2006600</wp:posOffset>
                  </wp:positionV>
                  <wp:extent cx="2159000" cy="6096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50" name="Rectangle 3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590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28E71" w14:textId="77777777" w:rsidR="007F6EFF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0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0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 w:rsidR="007F6EFF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2B4F3BD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1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437B76" id="Rectangle 379" o:spid="_x0000_s1174" style="position:absolute;margin-left:162pt;margin-top:158pt;width:170pt;height:48pt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  <v:textbox inset="0,3pt,10pt,3pt">
                    <w:txbxContent>
                      <w:p w14:paraId="23F28E71" w14:textId="77777777" w:rsidR="007F6EFF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1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12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 w:rsidR="007F6EFF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2B4F3BD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1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49408" behindDoc="0" locked="0" layoutInCell="0" allowOverlap="1" wp14:anchorId="64C7489E" wp14:editId="4C39BED2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2006600</wp:posOffset>
                  </wp:positionV>
                  <wp:extent cx="0" cy="609600"/>
                  <wp:effectExtent l="0" t="0" r="0" b="0"/>
                  <wp:wrapThrough wrapText="bothSides">
                    <wp:wrapPolygon edited="0">
                      <wp:start x="-2147483648" y="0"/>
                      <wp:lineTo x="-2147483648" y="68"/>
                      <wp:lineTo x="-2147483648" y="68"/>
                      <wp:lineTo x="-2147483648" y="0"/>
                      <wp:lineTo x="-2147483648" y="0"/>
                    </wp:wrapPolygon>
                  </wp:wrapThrough>
                  <wp:docPr id="949" name="Line 3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6096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848B3F0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50432" behindDoc="0" locked="0" layoutInCell="0" allowOverlap="1" wp14:anchorId="5E5A6DEE" wp14:editId="4E383607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2209800</wp:posOffset>
                  </wp:positionV>
                  <wp:extent cx="2794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48" name="Rectangle 3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9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3E0F5E9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51456" behindDoc="0" locked="0" layoutInCell="0" allowOverlap="1" wp14:anchorId="5D7D79F7" wp14:editId="31BCE740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2209800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47" name="Rectangle 3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6CD1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1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1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Celková cieľová hodnota: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7D79F7" id="Rectangle 382" o:spid="_x0000_s1175" style="position:absolute;margin-left:332pt;margin-top:174pt;width:120pt;height:16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  <v:textbox inset="10pt,3pt,10pt,3pt">
                    <w:txbxContent>
                      <w:p w14:paraId="1796CD1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1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1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Celková cieľová hodnota: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52480" behindDoc="0" locked="0" layoutInCell="0" allowOverlap="1" wp14:anchorId="37005905" wp14:editId="2363D555">
                  <wp:simplePos x="0" y="0"/>
                  <wp:positionH relativeFrom="page">
                    <wp:posOffset>5740400</wp:posOffset>
                  </wp:positionH>
                  <wp:positionV relativeFrom="page">
                    <wp:posOffset>2209800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46" name="Rectangle 3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4CA25" w14:textId="77777777" w:rsidR="007F6EFF" w:rsidRDefault="007F6EFF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1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  <w:p w14:paraId="478BEDDE" w14:textId="77777777" w:rsidR="00796472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61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005905" id="Rectangle 383" o:spid="_x0000_s1176" style="position:absolute;margin-left:452pt;margin-top:174pt;width:100pt;height:16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  <v:textbox inset="0,3pt,10pt,3pt">
                    <w:txbxContent>
                      <w:p w14:paraId="7BC4CA25" w14:textId="77777777" w:rsidR="007F6EFF" w:rsidRDefault="007F6EFF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2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  <w:p w14:paraId="478BEDDE" w14:textId="77777777" w:rsidR="00796472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62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53504" behindDoc="0" locked="0" layoutInCell="0" allowOverlap="1" wp14:anchorId="47FBE06A" wp14:editId="24DD27BD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2209800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945" name="Line 3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E9A4624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54528" behindDoc="0" locked="0" layoutInCell="0" allowOverlap="1" wp14:anchorId="534A4058" wp14:editId="62936322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2006600</wp:posOffset>
                  </wp:positionV>
                  <wp:extent cx="2794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44" name="Rectangle 3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9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6325F8D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55552" behindDoc="0" locked="0" layoutInCell="0" allowOverlap="1" wp14:anchorId="4B4EF029" wp14:editId="2E602272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2006600</wp:posOffset>
                  </wp:positionV>
                  <wp:extent cx="2794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43" name="Rectangle 3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9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C8CC5E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56576" behindDoc="0" locked="0" layoutInCell="0" allowOverlap="1" wp14:anchorId="3916492E" wp14:editId="2702346B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2006600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42" name="Rectangle 3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18F1D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2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2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Čas plnenia: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16492E" id="Rectangle 387" o:spid="_x0000_s1177" style="position:absolute;margin-left:332pt;margin-top:158pt;width:120pt;height:16pt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  <v:textbox inset="10pt,3pt,10pt,3pt">
                    <w:txbxContent>
                      <w:p w14:paraId="2318F1D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2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2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Čas plnenia: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57600" behindDoc="0" locked="0" layoutInCell="0" allowOverlap="1" wp14:anchorId="1AA1A405" wp14:editId="461E21AB">
                  <wp:simplePos x="0" y="0"/>
                  <wp:positionH relativeFrom="page">
                    <wp:posOffset>5740400</wp:posOffset>
                  </wp:positionH>
                  <wp:positionV relativeFrom="page">
                    <wp:posOffset>2006600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41" name="Rectangle 3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C9DBEA" w14:textId="77777777" w:rsidR="007F6EFF" w:rsidRDefault="007F6EFF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2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  <w:p w14:paraId="2E069A38" w14:textId="77777777" w:rsidR="00796472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62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AA1A405" id="Rectangle 388" o:spid="_x0000_s1178" style="position:absolute;margin-left:452pt;margin-top:158pt;width:10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  <v:textbox inset="0,3pt,10pt,3pt">
                    <w:txbxContent>
                      <w:p w14:paraId="6FC9DBEA" w14:textId="77777777" w:rsidR="007F6EFF" w:rsidRDefault="007F6EFF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2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  <w:p w14:paraId="2E069A38" w14:textId="77777777" w:rsidR="00796472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62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58624" behindDoc="0" locked="0" layoutInCell="0" allowOverlap="1" wp14:anchorId="0CFE6C66" wp14:editId="17913F47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2006600</wp:posOffset>
                  </wp:positionV>
                  <wp:extent cx="2794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295" y="-2147483648"/>
                      <wp:lineTo x="295" y="-2147483648"/>
                      <wp:lineTo x="0" y="-2147483648"/>
                    </wp:wrapPolygon>
                  </wp:wrapThrough>
                  <wp:docPr id="940" name="Line 3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794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45F02B9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59648" behindDoc="0" locked="0" layoutInCell="0" allowOverlap="1" wp14:anchorId="3A353F70" wp14:editId="27CF91D1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2209800</wp:posOffset>
                  </wp:positionV>
                  <wp:extent cx="2794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295" y="-2147483648"/>
                      <wp:lineTo x="295" y="-2147483648"/>
                      <wp:lineTo x="0" y="-2147483648"/>
                    </wp:wrapPolygon>
                  </wp:wrapThrough>
                  <wp:docPr id="939" name="Line 3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794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C58CBDA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60672" behindDoc="0" locked="0" layoutInCell="0" allowOverlap="1" wp14:anchorId="6119C881" wp14:editId="352DE4F1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2006600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938" name="Line 3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57383F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61696" behindDoc="0" locked="0" layoutInCell="0" allowOverlap="1" wp14:anchorId="3CB4B07E" wp14:editId="7AE39B6D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2413000</wp:posOffset>
                  </wp:positionV>
                  <wp:extent cx="2794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37" name="Rectangle 3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9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F8965E9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62720" behindDoc="0" locked="0" layoutInCell="0" allowOverlap="1" wp14:anchorId="08CE93A5" wp14:editId="7802DBE8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2413000</wp:posOffset>
                  </wp:positionV>
                  <wp:extent cx="2794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36" name="Rectangle 3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9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791584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63744" behindDoc="0" locked="0" layoutInCell="0" allowOverlap="1" wp14:anchorId="20BB519D" wp14:editId="4D36B11A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2413000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35" name="Rectangle 3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BFDE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3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3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Typ závislosti ukazovateľa: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0BB519D" id="Rectangle 394" o:spid="_x0000_s1179" style="position:absolute;margin-left:332pt;margin-top:190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  <v:textbox inset="10pt,3pt,10pt,3pt">
                    <w:txbxContent>
                      <w:p w14:paraId="7D9BFDE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3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3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Typ závislosti ukazovateľa: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64768" behindDoc="0" locked="0" layoutInCell="0" allowOverlap="1" wp14:anchorId="46350DB5" wp14:editId="7C5BBBBB">
                  <wp:simplePos x="0" y="0"/>
                  <wp:positionH relativeFrom="page">
                    <wp:posOffset>5740400</wp:posOffset>
                  </wp:positionH>
                  <wp:positionV relativeFrom="page">
                    <wp:posOffset>2413000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34" name="Rectangle 3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BD78C" w14:textId="77777777" w:rsidR="007F6EFF" w:rsidRDefault="007F6EFF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3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  <w:p w14:paraId="5888BDB8" w14:textId="77777777" w:rsidR="00796472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63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350DB5" id="Rectangle 395" o:spid="_x0000_s1180" style="position:absolute;margin-left:452pt;margin-top:190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  <v:textbox inset="0,3pt,10pt,3pt">
                    <w:txbxContent>
                      <w:p w14:paraId="00FBD78C" w14:textId="77777777" w:rsidR="007F6EFF" w:rsidRDefault="007F6EFF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3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  <w:p w14:paraId="5888BDB8" w14:textId="77777777" w:rsidR="00796472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63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65792" behindDoc="0" locked="0" layoutInCell="0" allowOverlap="1" wp14:anchorId="663DF31C" wp14:editId="71A474E0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2413000</wp:posOffset>
                  </wp:positionV>
                  <wp:extent cx="2794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295" y="-2147483648"/>
                      <wp:lineTo x="295" y="-2147483648"/>
                      <wp:lineTo x="0" y="-2147483648"/>
                    </wp:wrapPolygon>
                  </wp:wrapThrough>
                  <wp:docPr id="933" name="Line 3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794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0756F82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66816" behindDoc="0" locked="0" layoutInCell="0" allowOverlap="1" wp14:anchorId="4D24B14E" wp14:editId="13B2E7F6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2616200</wp:posOffset>
                  </wp:positionV>
                  <wp:extent cx="2794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295" y="-2147483648"/>
                      <wp:lineTo x="295" y="-2147483648"/>
                      <wp:lineTo x="0" y="-2147483648"/>
                    </wp:wrapPolygon>
                  </wp:wrapThrough>
                  <wp:docPr id="932" name="Line 3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794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56AF96C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67840" behindDoc="0" locked="0" layoutInCell="0" allowOverlap="1" wp14:anchorId="51798E0D" wp14:editId="3F4B5FB7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2413000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931" name="Line 3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BFA8FF2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68864" behindDoc="0" locked="0" layoutInCell="0" allowOverlap="1" wp14:anchorId="49A3C4E6" wp14:editId="2AC5881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2006600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930" name="Line 3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092CF0D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69888" behindDoc="0" locked="0" layoutInCell="0" allowOverlap="1" wp14:anchorId="7702C0B4" wp14:editId="3FA7BE3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1803400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29" name="Rectangle 4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EC6E8B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70912" behindDoc="0" locked="0" layoutInCell="0" allowOverlap="1" wp14:anchorId="213A05F3" wp14:editId="4A03024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1803400</wp:posOffset>
                  </wp:positionV>
                  <wp:extent cx="3683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28" name="Rectangle 4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3A0A216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71936" behindDoc="0" locked="0" layoutInCell="0" allowOverlap="1" wp14:anchorId="707C7207" wp14:editId="712F74D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1803400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27" name="Rectangle 4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70DC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3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3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Kód: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7C7207" id="Rectangle 402" o:spid="_x0000_s1181" style="position:absolute;margin-left:42pt;margin-top:142pt;width:12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  <v:textbox inset="10pt,3pt,10pt,3pt">
                    <w:txbxContent>
                      <w:p w14:paraId="76670DC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4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4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Kód: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72960" behindDoc="0" locked="0" layoutInCell="0" allowOverlap="1" wp14:anchorId="44A37271" wp14:editId="4D6A3463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1803400</wp:posOffset>
                  </wp:positionV>
                  <wp:extent cx="2159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26" name="Rectangle 4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59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52B23" w14:textId="77777777" w:rsidR="007F6EFF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4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4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 w:rsidR="007F6EFF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1904ADE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4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4A37271" id="Rectangle 403" o:spid="_x0000_s1182" style="position:absolute;margin-left:162pt;margin-top:142pt;width:170pt;height:16pt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  <v:textbox inset="0,3pt,10pt,3pt">
                    <w:txbxContent>
                      <w:p w14:paraId="3B752B23" w14:textId="77777777" w:rsidR="007F6EFF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4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46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 w:rsidR="007F6EFF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1904ADE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4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73984" behindDoc="0" locked="0" layoutInCell="0" allowOverlap="1" wp14:anchorId="7E68A3E9" wp14:editId="0F651BB5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1803400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925" name="Line 4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1E98420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75008" behindDoc="0" locked="0" layoutInCell="0" allowOverlap="1" wp14:anchorId="34E49E2F" wp14:editId="41954A17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1803400</wp:posOffset>
                  </wp:positionV>
                  <wp:extent cx="2794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24" name="Rectangle 4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9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3261C5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76032" behindDoc="0" locked="0" layoutInCell="0" allowOverlap="1" wp14:anchorId="1748261B" wp14:editId="45EA93CE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1803400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23" name="Rectangle 4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3257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4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4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Merná jednotka: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748261B" id="Rectangle 406" o:spid="_x0000_s1183" style="position:absolute;margin-left:332pt;margin-top:142pt;width:120pt;height:16pt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  <v:textbox inset="10pt,3pt,10pt,3pt">
                    <w:txbxContent>
                      <w:p w14:paraId="1D83257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5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5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Merná jednotka: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77056" behindDoc="0" locked="0" layoutInCell="0" allowOverlap="1" wp14:anchorId="53350FF0" wp14:editId="35B15CAE">
                  <wp:simplePos x="0" y="0"/>
                  <wp:positionH relativeFrom="page">
                    <wp:posOffset>5740400</wp:posOffset>
                  </wp:positionH>
                  <wp:positionV relativeFrom="page">
                    <wp:posOffset>1803400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22" name="Rectangle 4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BC507" w14:textId="77777777" w:rsidR="007F6EFF" w:rsidRDefault="007F6EFF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5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  <w:p w14:paraId="52827489" w14:textId="77777777" w:rsidR="00796472" w:rsidRDefault="00796472" w:rsidP="007F6EF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65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350FF0" id="Rectangle 407" o:spid="_x0000_s1184" style="position:absolute;margin-left:452pt;margin-top:142pt;width:10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  <v:textbox inset="0,3pt,10pt,3pt">
                    <w:txbxContent>
                      <w:p w14:paraId="24BBC507" w14:textId="77777777" w:rsidR="007F6EFF" w:rsidRDefault="007F6EFF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5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  <w:p w14:paraId="52827489" w14:textId="77777777" w:rsidR="00796472" w:rsidRDefault="00796472" w:rsidP="007F6EF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65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78080" behindDoc="0" locked="0" layoutInCell="0" allowOverlap="1" wp14:anchorId="703D47AA" wp14:editId="79F33765">
                  <wp:simplePos x="0" y="0"/>
                  <wp:positionH relativeFrom="page">
                    <wp:posOffset>4216400</wp:posOffset>
                  </wp:positionH>
                  <wp:positionV relativeFrom="page">
                    <wp:posOffset>1803400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921" name="Line 4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ABB959A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79104" behindDoc="0" locked="0" layoutInCell="0" allowOverlap="1" wp14:anchorId="02A11A9A" wp14:editId="798631A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2006600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920" name="Line 4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7E1C94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80128" behindDoc="0" locked="0" layoutInCell="0" allowOverlap="1" wp14:anchorId="2C2AC35C" wp14:editId="7F95711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1803400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919" name="Line 4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40606E9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81152" behindDoc="0" locked="0" layoutInCell="0" allowOverlap="1" wp14:anchorId="23217DCB" wp14:editId="56E38BD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3911600</wp:posOffset>
                  </wp:positionV>
                  <wp:extent cx="6477000" cy="3429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18" name="Rectangle 4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1EAFA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5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5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28"/>
                                    <w:szCs w:val="28"/>
                                  </w:rPr>
                                  <w:delText>6.2  Prehľad merateľných ukazovateľov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3217DCB" id="Rectangle 411" o:spid="_x0000_s1185" style="position:absolute;margin-left:42pt;margin-top:308pt;width:510pt;height:27pt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  <v:textbox inset="0,0,0,8pt">
                    <w:txbxContent>
                      <w:p w14:paraId="0E11EAFA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5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5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28"/>
                              <w:szCs w:val="28"/>
                            </w:rPr>
                            <w:delText>6.2  Prehľad merateľných ukazovateľov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82176" behindDoc="0" locked="0" layoutInCell="0" allowOverlap="1" wp14:anchorId="7277BE2B" wp14:editId="76C7716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4254500</wp:posOffset>
                  </wp:positionV>
                  <wp:extent cx="6477000" cy="5207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17" name="Rectangle 4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6960ED0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83200" behindDoc="0" locked="0" layoutInCell="0" allowOverlap="1" wp14:anchorId="5C557685" wp14:editId="55B0B5E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4254500</wp:posOffset>
                  </wp:positionV>
                  <wp:extent cx="7874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16" name="Rectangle 4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87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68AFA1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84224" behindDoc="0" locked="0" layoutInCell="0" allowOverlap="1" wp14:anchorId="773EC30B" wp14:editId="3DCD675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4254500</wp:posOffset>
                  </wp:positionV>
                  <wp:extent cx="7874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15" name="Rectangle 4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87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31B8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6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6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Kód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3EC30B" id="Rectangle 414" o:spid="_x0000_s1186" style="position:absolute;margin-left:42pt;margin-top:335pt;width:62pt;height:25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  <v:textbox inset="0,3pt,10pt,3pt">
                    <w:txbxContent>
                      <w:p w14:paraId="4C431B8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6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6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Kód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85248" behindDoc="0" locked="0" layoutInCell="0" allowOverlap="1" wp14:anchorId="0C01850A" wp14:editId="315998B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4254500</wp:posOffset>
                  </wp:positionV>
                  <wp:extent cx="787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87" y="-2147483648"/>
                      <wp:lineTo x="87" y="-2147483648"/>
                      <wp:lineTo x="0" y="-2147483648"/>
                    </wp:wrapPolygon>
                  </wp:wrapThrough>
                  <wp:docPr id="914" name="Line 4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787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2D1FB44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86272" behindDoc="0" locked="0" layoutInCell="0" allowOverlap="1" wp14:anchorId="55447447" wp14:editId="3E2DB2C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4572000</wp:posOffset>
                  </wp:positionV>
                  <wp:extent cx="787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87" y="-2147483648"/>
                      <wp:lineTo x="87" y="-2147483648"/>
                      <wp:lineTo x="0" y="-2147483648"/>
                    </wp:wrapPolygon>
                  </wp:wrapThrough>
                  <wp:docPr id="913" name="Line 4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787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E87D00D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87296" behindDoc="0" locked="0" layoutInCell="0" allowOverlap="1" wp14:anchorId="7A30D7E8" wp14:editId="3ED7C808">
                  <wp:simplePos x="0" y="0"/>
                  <wp:positionH relativeFrom="page">
                    <wp:posOffset>1320800</wp:posOffset>
                  </wp:positionH>
                  <wp:positionV relativeFrom="page">
                    <wp:posOffset>4254500</wp:posOffset>
                  </wp:positionV>
                  <wp:extent cx="1651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12" name="Rectangle 4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ED2C54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88320" behindDoc="0" locked="0" layoutInCell="0" allowOverlap="1" wp14:anchorId="7721B258" wp14:editId="62C3D932">
                  <wp:simplePos x="0" y="0"/>
                  <wp:positionH relativeFrom="page">
                    <wp:posOffset>1320800</wp:posOffset>
                  </wp:positionH>
                  <wp:positionV relativeFrom="page">
                    <wp:posOffset>4254500</wp:posOffset>
                  </wp:positionV>
                  <wp:extent cx="16510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11" name="Rectangle 4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B21B2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6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6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Názov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21B258" id="Rectangle 418" o:spid="_x0000_s1187" style="position:absolute;margin-left:104pt;margin-top:335pt;width:130pt;height:25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  <v:textbox inset="0,3pt,10pt,3pt">
                    <w:txbxContent>
                      <w:p w14:paraId="17B21B2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6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6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Názov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89344" behindDoc="0" locked="0" layoutInCell="0" allowOverlap="1" wp14:anchorId="0E703D7E" wp14:editId="02F3B496">
                  <wp:simplePos x="0" y="0"/>
                  <wp:positionH relativeFrom="page">
                    <wp:posOffset>1320800</wp:posOffset>
                  </wp:positionH>
                  <wp:positionV relativeFrom="page">
                    <wp:posOffset>4254500</wp:posOffset>
                  </wp:positionV>
                  <wp:extent cx="1651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74" y="-2147483648"/>
                      <wp:lineTo x="174" y="-2147483648"/>
                      <wp:lineTo x="0" y="-2147483648"/>
                    </wp:wrapPolygon>
                  </wp:wrapThrough>
                  <wp:docPr id="910" name="Line 4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651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9D758DF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90368" behindDoc="0" locked="0" layoutInCell="0" allowOverlap="1" wp14:anchorId="5A639F9B" wp14:editId="3AEED13B">
                  <wp:simplePos x="0" y="0"/>
                  <wp:positionH relativeFrom="page">
                    <wp:posOffset>1320800</wp:posOffset>
                  </wp:positionH>
                  <wp:positionV relativeFrom="page">
                    <wp:posOffset>4572000</wp:posOffset>
                  </wp:positionV>
                  <wp:extent cx="1651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74" y="-2147483648"/>
                      <wp:lineTo x="174" y="-2147483648"/>
                      <wp:lineTo x="0" y="-2147483648"/>
                    </wp:wrapPolygon>
                  </wp:wrapThrough>
                  <wp:docPr id="909" name="Line 4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651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8C80C6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91392" behindDoc="0" locked="0" layoutInCell="0" allowOverlap="1" wp14:anchorId="76DD9FB1" wp14:editId="2F4452A5">
                  <wp:simplePos x="0" y="0"/>
                  <wp:positionH relativeFrom="page">
                    <wp:posOffset>2971800</wp:posOffset>
                  </wp:positionH>
                  <wp:positionV relativeFrom="page">
                    <wp:posOffset>4254500</wp:posOffset>
                  </wp:positionV>
                  <wp:extent cx="7874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08" name="Rectangle 4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87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E66660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92416" behindDoc="0" locked="0" layoutInCell="0" allowOverlap="1" wp14:anchorId="6B235BD4" wp14:editId="4686D6B1">
                  <wp:simplePos x="0" y="0"/>
                  <wp:positionH relativeFrom="page">
                    <wp:posOffset>2971800</wp:posOffset>
                  </wp:positionH>
                  <wp:positionV relativeFrom="page">
                    <wp:posOffset>4254500</wp:posOffset>
                  </wp:positionV>
                  <wp:extent cx="7874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07" name="Rectangle 4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87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0AFA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6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6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Merná jednotka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235BD4" id="Rectangle 422" o:spid="_x0000_s1188" style="position:absolute;margin-left:234pt;margin-top:335pt;width:62pt;height:25pt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  <v:textbox inset="0,3pt,10pt,3pt">
                    <w:txbxContent>
                      <w:p w14:paraId="7080AFA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7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7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Merná jednotka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93440" behindDoc="0" locked="0" layoutInCell="0" allowOverlap="1" wp14:anchorId="3DE715C0" wp14:editId="653A2B3C">
                  <wp:simplePos x="0" y="0"/>
                  <wp:positionH relativeFrom="page">
                    <wp:posOffset>2971800</wp:posOffset>
                  </wp:positionH>
                  <wp:positionV relativeFrom="page">
                    <wp:posOffset>4254500</wp:posOffset>
                  </wp:positionV>
                  <wp:extent cx="787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87" y="-2147483648"/>
                      <wp:lineTo x="87" y="-2147483648"/>
                      <wp:lineTo x="0" y="-2147483648"/>
                    </wp:wrapPolygon>
                  </wp:wrapThrough>
                  <wp:docPr id="906" name="Line 4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787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176B413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94464" behindDoc="0" locked="0" layoutInCell="0" allowOverlap="1" wp14:anchorId="03997764" wp14:editId="3185DB98">
                  <wp:simplePos x="0" y="0"/>
                  <wp:positionH relativeFrom="page">
                    <wp:posOffset>2971800</wp:posOffset>
                  </wp:positionH>
                  <wp:positionV relativeFrom="page">
                    <wp:posOffset>4572000</wp:posOffset>
                  </wp:positionV>
                  <wp:extent cx="787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87" y="-2147483648"/>
                      <wp:lineTo x="87" y="-2147483648"/>
                      <wp:lineTo x="0" y="-2147483648"/>
                    </wp:wrapPolygon>
                  </wp:wrapThrough>
                  <wp:docPr id="905" name="Line 4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787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F98168B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95488" behindDoc="0" locked="0" layoutInCell="0" allowOverlap="1" wp14:anchorId="77462CC2" wp14:editId="5A3006CF">
                  <wp:simplePos x="0" y="0"/>
                  <wp:positionH relativeFrom="page">
                    <wp:posOffset>3759200</wp:posOffset>
                  </wp:positionH>
                  <wp:positionV relativeFrom="page">
                    <wp:posOffset>4254500</wp:posOffset>
                  </wp:positionV>
                  <wp:extent cx="9144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04" name="Rectangle 4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22A383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96512" behindDoc="0" locked="0" layoutInCell="0" allowOverlap="1" wp14:anchorId="7F82289C" wp14:editId="3F5CDAB7">
                  <wp:simplePos x="0" y="0"/>
                  <wp:positionH relativeFrom="page">
                    <wp:posOffset>3759200</wp:posOffset>
                  </wp:positionH>
                  <wp:positionV relativeFrom="page">
                    <wp:posOffset>4254500</wp:posOffset>
                  </wp:positionV>
                  <wp:extent cx="9144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903" name="Rectangle 4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8BEC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7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7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Celková cieľová hodnota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F82289C" id="Rectangle 426" o:spid="_x0000_s1189" style="position:absolute;margin-left:296pt;margin-top:335pt;width:1in;height:25pt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  <v:textbox inset="0,3pt,10pt,3pt">
                    <w:txbxContent>
                      <w:p w14:paraId="7518BEC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7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7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Celková cieľová hodnota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97536" behindDoc="0" locked="0" layoutInCell="0" allowOverlap="1" wp14:anchorId="683F63A3" wp14:editId="62DE5727">
                  <wp:simplePos x="0" y="0"/>
                  <wp:positionH relativeFrom="page">
                    <wp:posOffset>3759200</wp:posOffset>
                  </wp:positionH>
                  <wp:positionV relativeFrom="page">
                    <wp:posOffset>4254500</wp:posOffset>
                  </wp:positionV>
                  <wp:extent cx="914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05" y="-2147483648"/>
                      <wp:lineTo x="105" y="-2147483648"/>
                      <wp:lineTo x="0" y="-2147483648"/>
                    </wp:wrapPolygon>
                  </wp:wrapThrough>
                  <wp:docPr id="902" name="Line 4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5E517A8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98560" behindDoc="0" locked="0" layoutInCell="0" allowOverlap="1" wp14:anchorId="06C26570" wp14:editId="6ABA2D3C">
                  <wp:simplePos x="0" y="0"/>
                  <wp:positionH relativeFrom="page">
                    <wp:posOffset>3759200</wp:posOffset>
                  </wp:positionH>
                  <wp:positionV relativeFrom="page">
                    <wp:posOffset>4572000</wp:posOffset>
                  </wp:positionV>
                  <wp:extent cx="914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05" y="-2147483648"/>
                      <wp:lineTo x="105" y="-2147483648"/>
                      <wp:lineTo x="0" y="-2147483648"/>
                    </wp:wrapPolygon>
                  </wp:wrapThrough>
                  <wp:docPr id="901" name="Line 4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0FD5429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099584" behindDoc="0" locked="0" layoutInCell="0" allowOverlap="1" wp14:anchorId="036655CE" wp14:editId="07F66EBF">
                  <wp:simplePos x="0" y="0"/>
                  <wp:positionH relativeFrom="page">
                    <wp:posOffset>4673600</wp:posOffset>
                  </wp:positionH>
                  <wp:positionV relativeFrom="page">
                    <wp:posOffset>4254500</wp:posOffset>
                  </wp:positionV>
                  <wp:extent cx="6604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00" name="Rectangle 4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0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FA22572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00608" behindDoc="0" locked="0" layoutInCell="0" allowOverlap="1" wp14:anchorId="14033DA0" wp14:editId="5B5FEB5B">
                  <wp:simplePos x="0" y="0"/>
                  <wp:positionH relativeFrom="page">
                    <wp:posOffset>4673600</wp:posOffset>
                  </wp:positionH>
                  <wp:positionV relativeFrom="page">
                    <wp:posOffset>4254500</wp:posOffset>
                  </wp:positionV>
                  <wp:extent cx="6604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99" name="Rectangle 4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0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9AF8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7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7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Príznak rizika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4033DA0" id="Rectangle 430" o:spid="_x0000_s1190" style="position:absolute;margin-left:368pt;margin-top:335pt;width:52pt;height:25pt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  <v:textbox inset="0,3pt,10pt,3pt">
                    <w:txbxContent>
                      <w:p w14:paraId="61F9AF8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7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7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Príznak rizika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01632" behindDoc="0" locked="0" layoutInCell="0" allowOverlap="1" wp14:anchorId="09D4DFCC" wp14:editId="469A5180">
                  <wp:simplePos x="0" y="0"/>
                  <wp:positionH relativeFrom="page">
                    <wp:posOffset>4673600</wp:posOffset>
                  </wp:positionH>
                  <wp:positionV relativeFrom="page">
                    <wp:posOffset>4254500</wp:posOffset>
                  </wp:positionV>
                  <wp:extent cx="660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2" y="-2147483648"/>
                      <wp:lineTo x="62" y="-2147483648"/>
                      <wp:lineTo x="0" y="-2147483648"/>
                    </wp:wrapPolygon>
                  </wp:wrapThrough>
                  <wp:docPr id="898" name="Line 4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60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EAA45AB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02656" behindDoc="0" locked="0" layoutInCell="0" allowOverlap="1" wp14:anchorId="293584C7" wp14:editId="053381A4">
                  <wp:simplePos x="0" y="0"/>
                  <wp:positionH relativeFrom="page">
                    <wp:posOffset>4673600</wp:posOffset>
                  </wp:positionH>
                  <wp:positionV relativeFrom="page">
                    <wp:posOffset>4572000</wp:posOffset>
                  </wp:positionV>
                  <wp:extent cx="660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2" y="-2147483648"/>
                      <wp:lineTo x="62" y="-2147483648"/>
                      <wp:lineTo x="0" y="-2147483648"/>
                    </wp:wrapPolygon>
                  </wp:wrapThrough>
                  <wp:docPr id="897" name="Line 4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60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6215F35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03680" behindDoc="0" locked="0" layoutInCell="0" allowOverlap="1" wp14:anchorId="24011EA9" wp14:editId="5A020811">
                  <wp:simplePos x="0" y="0"/>
                  <wp:positionH relativeFrom="page">
                    <wp:posOffset>5334000</wp:posOffset>
                  </wp:positionH>
                  <wp:positionV relativeFrom="page">
                    <wp:posOffset>4254500</wp:posOffset>
                  </wp:positionV>
                  <wp:extent cx="9144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96" name="Rectangle 4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ED43C7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04704" behindDoc="0" locked="0" layoutInCell="0" allowOverlap="1" wp14:anchorId="1AFC69BE" wp14:editId="60715146">
                  <wp:simplePos x="0" y="0"/>
                  <wp:positionH relativeFrom="page">
                    <wp:posOffset>5334000</wp:posOffset>
                  </wp:positionH>
                  <wp:positionV relativeFrom="page">
                    <wp:posOffset>4254500</wp:posOffset>
                  </wp:positionV>
                  <wp:extent cx="9144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11" name="Rectangle 4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6530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8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8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Relevancia k HP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AFC69BE" id="Rectangle 434" o:spid="_x0000_s1191" style="position:absolute;margin-left:420pt;margin-top:335pt;width:1in;height:25pt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  <v:textbox inset="0,3pt,10pt,3pt">
                    <w:txbxContent>
                      <w:p w14:paraId="4D16530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8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8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Relevancia k HP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05728" behindDoc="0" locked="0" layoutInCell="0" allowOverlap="1" wp14:anchorId="7647CD8F" wp14:editId="3BA5CCB4">
                  <wp:simplePos x="0" y="0"/>
                  <wp:positionH relativeFrom="page">
                    <wp:posOffset>5334000</wp:posOffset>
                  </wp:positionH>
                  <wp:positionV relativeFrom="page">
                    <wp:posOffset>4254500</wp:posOffset>
                  </wp:positionV>
                  <wp:extent cx="914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05" y="-2147483648"/>
                      <wp:lineTo x="105" y="-2147483648"/>
                      <wp:lineTo x="0" y="-2147483648"/>
                    </wp:wrapPolygon>
                  </wp:wrapThrough>
                  <wp:docPr id="510" name="Line 4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CA24E65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06752" behindDoc="0" locked="0" layoutInCell="0" allowOverlap="1" wp14:anchorId="62AAE2A4" wp14:editId="50C591D5">
                  <wp:simplePos x="0" y="0"/>
                  <wp:positionH relativeFrom="page">
                    <wp:posOffset>5334000</wp:posOffset>
                  </wp:positionH>
                  <wp:positionV relativeFrom="page">
                    <wp:posOffset>4572000</wp:posOffset>
                  </wp:positionV>
                  <wp:extent cx="914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05" y="-2147483648"/>
                      <wp:lineTo x="105" y="-2147483648"/>
                      <wp:lineTo x="0" y="-2147483648"/>
                    </wp:wrapPolygon>
                  </wp:wrapThrough>
                  <wp:docPr id="509" name="Line 4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E8EDC3A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07776" behindDoc="0" locked="0" layoutInCell="0" allowOverlap="1" wp14:anchorId="46787391" wp14:editId="15F65DB1">
                  <wp:simplePos x="0" y="0"/>
                  <wp:positionH relativeFrom="page">
                    <wp:posOffset>6248400</wp:posOffset>
                  </wp:positionH>
                  <wp:positionV relativeFrom="page">
                    <wp:posOffset>4254500</wp:posOffset>
                  </wp:positionV>
                  <wp:extent cx="762000" cy="31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508" name="Rectangle 4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C00AF1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08800" behindDoc="0" locked="0" layoutInCell="0" allowOverlap="1" wp14:anchorId="277504E0" wp14:editId="4F48DA58">
                  <wp:simplePos x="0" y="0"/>
                  <wp:positionH relativeFrom="page">
                    <wp:posOffset>6248400</wp:posOffset>
                  </wp:positionH>
                  <wp:positionV relativeFrom="page">
                    <wp:posOffset>4254500</wp:posOffset>
                  </wp:positionV>
                  <wp:extent cx="762000" cy="3175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07" name="Rectangle 4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A92B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8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8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Typ závislosti ukazovateľa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77504E0" id="Rectangle 438" o:spid="_x0000_s1192" style="position:absolute;margin-left:492pt;margin-top:335pt;width:60pt;height:25pt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  <v:textbox inset="0,3pt,10pt,3pt">
                    <w:txbxContent>
                      <w:p w14:paraId="4D6A92B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8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8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Typ závislosti ukazovateľa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09824" behindDoc="0" locked="0" layoutInCell="0" allowOverlap="1" wp14:anchorId="38ED3B0F" wp14:editId="7FFF8729">
                  <wp:simplePos x="0" y="0"/>
                  <wp:positionH relativeFrom="page">
                    <wp:posOffset>6248400</wp:posOffset>
                  </wp:positionH>
                  <wp:positionV relativeFrom="page">
                    <wp:posOffset>4254500</wp:posOffset>
                  </wp:positionV>
                  <wp:extent cx="762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90" y="-2147483648"/>
                      <wp:lineTo x="90" y="-2147483648"/>
                      <wp:lineTo x="0" y="-2147483648"/>
                    </wp:wrapPolygon>
                  </wp:wrapThrough>
                  <wp:docPr id="506" name="Line 4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762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213D140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10848" behindDoc="0" locked="0" layoutInCell="0" allowOverlap="1" wp14:anchorId="08F13280" wp14:editId="282AFCB1">
                  <wp:simplePos x="0" y="0"/>
                  <wp:positionH relativeFrom="page">
                    <wp:posOffset>6248400</wp:posOffset>
                  </wp:positionH>
                  <wp:positionV relativeFrom="page">
                    <wp:posOffset>4572000</wp:posOffset>
                  </wp:positionV>
                  <wp:extent cx="762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90" y="-2147483648"/>
                      <wp:lineTo x="90" y="-2147483648"/>
                      <wp:lineTo x="0" y="-2147483648"/>
                    </wp:wrapPolygon>
                  </wp:wrapThrough>
                  <wp:docPr id="505" name="Line 4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762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DD22E07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11872" behindDoc="0" locked="0" layoutInCell="0" allowOverlap="1" wp14:anchorId="142CE1E1" wp14:editId="18E2247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4572000</wp:posOffset>
                  </wp:positionV>
                  <wp:extent cx="787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04" name="Rectangle 4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87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2F02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8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8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42CE1E1" id="Rectangle 441" o:spid="_x0000_s1193" style="position:absolute;margin-left:42pt;margin-top:5in;width:62pt;height:16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  <v:textbox inset="0,3pt,10pt,3pt">
                    <w:txbxContent>
                      <w:p w14:paraId="7E12F02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9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91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12896" behindDoc="0" locked="0" layoutInCell="0" allowOverlap="1" wp14:anchorId="369DDE1F" wp14:editId="615F0C8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4775200</wp:posOffset>
                  </wp:positionV>
                  <wp:extent cx="787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87" y="-2147483648"/>
                      <wp:lineTo x="87" y="-2147483648"/>
                      <wp:lineTo x="0" y="-2147483648"/>
                    </wp:wrapPolygon>
                  </wp:wrapThrough>
                  <wp:docPr id="503" name="Line 4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787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DAC964E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13920" behindDoc="0" locked="0" layoutInCell="0" allowOverlap="1" wp14:anchorId="1670528A" wp14:editId="6E1B3426">
                  <wp:simplePos x="0" y="0"/>
                  <wp:positionH relativeFrom="page">
                    <wp:posOffset>1320800</wp:posOffset>
                  </wp:positionH>
                  <wp:positionV relativeFrom="page">
                    <wp:posOffset>4572000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02" name="Rectangle 4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DD45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9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9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70528A" id="Rectangle 443" o:spid="_x0000_s1194" style="position:absolute;margin-left:104pt;margin-top:5in;width:130pt;height:16pt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  <v:textbox inset="0,3pt,10pt,3pt">
                    <w:txbxContent>
                      <w:p w14:paraId="211DD45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9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95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14944" behindDoc="0" locked="0" layoutInCell="0" allowOverlap="1" wp14:anchorId="24AC829A" wp14:editId="091B1DE6">
                  <wp:simplePos x="0" y="0"/>
                  <wp:positionH relativeFrom="page">
                    <wp:posOffset>1320800</wp:posOffset>
                  </wp:positionH>
                  <wp:positionV relativeFrom="page">
                    <wp:posOffset>4775200</wp:posOffset>
                  </wp:positionV>
                  <wp:extent cx="1651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74" y="-2147483648"/>
                      <wp:lineTo x="174" y="-2147483648"/>
                      <wp:lineTo x="0" y="-2147483648"/>
                    </wp:wrapPolygon>
                  </wp:wrapThrough>
                  <wp:docPr id="501" name="Line 4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651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E217821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15968" behindDoc="0" locked="0" layoutInCell="0" allowOverlap="1" wp14:anchorId="7056ACC2" wp14:editId="482E951F">
                  <wp:simplePos x="0" y="0"/>
                  <wp:positionH relativeFrom="page">
                    <wp:posOffset>2971800</wp:posOffset>
                  </wp:positionH>
                  <wp:positionV relativeFrom="page">
                    <wp:posOffset>4572000</wp:posOffset>
                  </wp:positionV>
                  <wp:extent cx="787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00" name="Rectangle 4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87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BDE1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69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69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56ACC2" id="Rectangle 445" o:spid="_x0000_s1195" style="position:absolute;margin-left:234pt;margin-top:5in;width:62pt;height:16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  <v:textbox inset="0,3pt,10pt,3pt">
                    <w:txbxContent>
                      <w:p w14:paraId="1AABDE1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69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699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16992" behindDoc="0" locked="0" layoutInCell="0" allowOverlap="1" wp14:anchorId="3E1BAFD6" wp14:editId="47357BF5">
                  <wp:simplePos x="0" y="0"/>
                  <wp:positionH relativeFrom="page">
                    <wp:posOffset>2971800</wp:posOffset>
                  </wp:positionH>
                  <wp:positionV relativeFrom="page">
                    <wp:posOffset>4775200</wp:posOffset>
                  </wp:positionV>
                  <wp:extent cx="787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87" y="-2147483648"/>
                      <wp:lineTo x="87" y="-2147483648"/>
                      <wp:lineTo x="0" y="-2147483648"/>
                    </wp:wrapPolygon>
                  </wp:wrapThrough>
                  <wp:docPr id="499" name="Line 4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787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1E3D4F9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18016" behindDoc="0" locked="0" layoutInCell="0" allowOverlap="1" wp14:anchorId="69E15053" wp14:editId="03D376B1">
                  <wp:simplePos x="0" y="0"/>
                  <wp:positionH relativeFrom="page">
                    <wp:posOffset>3759200</wp:posOffset>
                  </wp:positionH>
                  <wp:positionV relativeFrom="page">
                    <wp:posOffset>4572000</wp:posOffset>
                  </wp:positionV>
                  <wp:extent cx="914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498" name="Rectangle 4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F75E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0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E15053" id="Rectangle 447" o:spid="_x0000_s1196" style="position:absolute;margin-left:296pt;margin-top:5in;width:1in;height:16pt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  <v:textbox inset="0,3pt,10pt,3pt">
                    <w:txbxContent>
                      <w:p w14:paraId="4EAF75E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0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19040" behindDoc="0" locked="0" layoutInCell="0" allowOverlap="1" wp14:anchorId="627D2569" wp14:editId="7611276D">
                  <wp:simplePos x="0" y="0"/>
                  <wp:positionH relativeFrom="page">
                    <wp:posOffset>3759200</wp:posOffset>
                  </wp:positionH>
                  <wp:positionV relativeFrom="page">
                    <wp:posOffset>4775200</wp:posOffset>
                  </wp:positionV>
                  <wp:extent cx="914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05" y="-2147483648"/>
                      <wp:lineTo x="105" y="-2147483648"/>
                      <wp:lineTo x="0" y="-2147483648"/>
                    </wp:wrapPolygon>
                  </wp:wrapThrough>
                  <wp:docPr id="497" name="Line 4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3E63125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20064" behindDoc="0" locked="0" layoutInCell="0" allowOverlap="1" wp14:anchorId="0B226B39" wp14:editId="42782F77">
                  <wp:simplePos x="0" y="0"/>
                  <wp:positionH relativeFrom="page">
                    <wp:posOffset>4673600</wp:posOffset>
                  </wp:positionH>
                  <wp:positionV relativeFrom="page">
                    <wp:posOffset>4572000</wp:posOffset>
                  </wp:positionV>
                  <wp:extent cx="660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496" name="Rectangle 4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0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E0A9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0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0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226B39" id="Rectangle 449" o:spid="_x0000_s1197" style="position:absolute;margin-left:368pt;margin-top:5in;width:52pt;height:16pt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  <v:textbox inset="0,3pt,10pt,3pt">
                    <w:txbxContent>
                      <w:p w14:paraId="1F2E0A9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0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05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21088" behindDoc="0" locked="0" layoutInCell="0" allowOverlap="1" wp14:anchorId="17C1C631" wp14:editId="7FDD1718">
                  <wp:simplePos x="0" y="0"/>
                  <wp:positionH relativeFrom="page">
                    <wp:posOffset>4673600</wp:posOffset>
                  </wp:positionH>
                  <wp:positionV relativeFrom="page">
                    <wp:posOffset>4775200</wp:posOffset>
                  </wp:positionV>
                  <wp:extent cx="660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2" y="-2147483648"/>
                      <wp:lineTo x="62" y="-2147483648"/>
                      <wp:lineTo x="0" y="-2147483648"/>
                    </wp:wrapPolygon>
                  </wp:wrapThrough>
                  <wp:docPr id="495" name="Line 4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60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2C345AF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22112" behindDoc="0" locked="0" layoutInCell="0" allowOverlap="1" wp14:anchorId="5FCBF6FE" wp14:editId="2ECF511B">
                  <wp:simplePos x="0" y="0"/>
                  <wp:positionH relativeFrom="page">
                    <wp:posOffset>5334000</wp:posOffset>
                  </wp:positionH>
                  <wp:positionV relativeFrom="page">
                    <wp:posOffset>4572000</wp:posOffset>
                  </wp:positionV>
                  <wp:extent cx="914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494" name="Rectangle 4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D2E9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0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0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FCBF6FE" id="Rectangle 451" o:spid="_x0000_s1198" style="position:absolute;margin-left:420pt;margin-top:5in;width:1in;height:16pt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  <v:textbox inset="0,3pt,10pt,3pt">
                    <w:txbxContent>
                      <w:p w14:paraId="15DD2E9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0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09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23136" behindDoc="0" locked="0" layoutInCell="0" allowOverlap="1" wp14:anchorId="626742B0" wp14:editId="2E763786">
                  <wp:simplePos x="0" y="0"/>
                  <wp:positionH relativeFrom="page">
                    <wp:posOffset>5334000</wp:posOffset>
                  </wp:positionH>
                  <wp:positionV relativeFrom="page">
                    <wp:posOffset>4775200</wp:posOffset>
                  </wp:positionV>
                  <wp:extent cx="914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05" y="-2147483648"/>
                      <wp:lineTo x="105" y="-2147483648"/>
                      <wp:lineTo x="0" y="-2147483648"/>
                    </wp:wrapPolygon>
                  </wp:wrapThrough>
                  <wp:docPr id="493" name="Line 4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9A29DB5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24160" behindDoc="0" locked="0" layoutInCell="0" allowOverlap="1" wp14:anchorId="083CE481" wp14:editId="2316CDA8">
                  <wp:simplePos x="0" y="0"/>
                  <wp:positionH relativeFrom="page">
                    <wp:posOffset>6248400</wp:posOffset>
                  </wp:positionH>
                  <wp:positionV relativeFrom="page">
                    <wp:posOffset>4572000</wp:posOffset>
                  </wp:positionV>
                  <wp:extent cx="762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492" name="Rectangle 4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E6E53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1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1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83CE481" id="Rectangle 453" o:spid="_x0000_s1199" style="position:absolute;margin-left:492pt;margin-top:5in;width:60pt;height:16pt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  <v:textbox inset="0,3pt,10pt,3pt">
                    <w:txbxContent>
                      <w:p w14:paraId="0BE6E53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1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13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25184" behindDoc="0" locked="0" layoutInCell="0" allowOverlap="1" wp14:anchorId="3CDC60A0" wp14:editId="6D73B59C">
                  <wp:simplePos x="0" y="0"/>
                  <wp:positionH relativeFrom="page">
                    <wp:posOffset>6248400</wp:posOffset>
                  </wp:positionH>
                  <wp:positionV relativeFrom="page">
                    <wp:posOffset>4775200</wp:posOffset>
                  </wp:positionV>
                  <wp:extent cx="762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90" y="-2147483648"/>
                      <wp:lineTo x="90" y="-2147483648"/>
                      <wp:lineTo x="0" y="-2147483648"/>
                    </wp:wrapPolygon>
                  </wp:wrapThrough>
                  <wp:docPr id="491" name="Line 4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762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19B69EB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26208" behindDoc="0" locked="0" layoutInCell="0" allowOverlap="1" wp14:anchorId="0B0B1990" wp14:editId="43E04E6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5156200</wp:posOffset>
                  </wp:positionV>
                  <wp:extent cx="508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490" name="Rectangle 4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EF3E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1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1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7.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0B1990" id="Rectangle 455" o:spid="_x0000_s1200" style="position:absolute;margin-left:42pt;margin-top:406pt;width:40pt;height:43pt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  <v:textbox inset="0,1pt,0,15pt">
                    <w:txbxContent>
                      <w:p w14:paraId="1EDEF3E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1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1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7.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27232" behindDoc="0" locked="0" layoutInCell="0" allowOverlap="1" wp14:anchorId="0F2C9BE3" wp14:editId="3D651E78">
                  <wp:simplePos x="0" y="0"/>
                  <wp:positionH relativeFrom="page">
                    <wp:posOffset>1041400</wp:posOffset>
                  </wp:positionH>
                  <wp:positionV relativeFrom="page">
                    <wp:posOffset>5156200</wp:posOffset>
                  </wp:positionV>
                  <wp:extent cx="5969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489" name="Rectangle 4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69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73CB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1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1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Iné údaje na úrovni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F2C9BE3" id="Rectangle 456" o:spid="_x0000_s1201" style="position:absolute;margin-left:82pt;margin-top:406pt;width:470pt;height:43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  <v:textbox inset="0,1pt,0,15pt">
                    <w:txbxContent>
                      <w:p w14:paraId="4D073CB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2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2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Iné údaje na úrovni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28256" behindDoc="0" locked="0" layoutInCell="0" allowOverlap="1" wp14:anchorId="6B4EB49D" wp14:editId="4573CEC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5803900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-32" y="0"/>
                      <wp:lineTo x="-32" y="20588"/>
                      <wp:lineTo x="21600" y="20588"/>
                      <wp:lineTo x="21600" y="0"/>
                      <wp:lineTo x="-32" y="0"/>
                    </wp:wrapPolygon>
                  </wp:wrapThrough>
                  <wp:docPr id="488" name="Rectangle 4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solidFill>
                            <a:srgbClr val="DCDC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BB95E4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29280" behindDoc="0" locked="0" layoutInCell="0" allowOverlap="1" wp14:anchorId="06D0060E" wp14:editId="7584FA2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5803900</wp:posOffset>
                  </wp:positionV>
                  <wp:extent cx="37338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486" name="Rectangle 4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338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15D9DA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30304" behindDoc="0" locked="0" layoutInCell="0" allowOverlap="1" wp14:anchorId="097ED8A2" wp14:editId="6249868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5803900</wp:posOffset>
                  </wp:positionV>
                  <wp:extent cx="914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485" name="Rectangle 4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68447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2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2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Subjekt: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97ED8A2" id="Rectangle 459" o:spid="_x0000_s1202" style="position:absolute;margin-left:42pt;margin-top:457pt;width:1in;height:16pt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  <v:textbox inset="0,3pt,10pt,3pt">
                    <w:txbxContent>
                      <w:p w14:paraId="1F68447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2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2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Subjekt: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31328" behindDoc="0" locked="0" layoutInCell="0" allowOverlap="1" wp14:anchorId="39BBEF45" wp14:editId="79D7034E">
                  <wp:simplePos x="0" y="0"/>
                  <wp:positionH relativeFrom="page">
                    <wp:posOffset>1447800</wp:posOffset>
                  </wp:positionH>
                  <wp:positionV relativeFrom="page">
                    <wp:posOffset>5803900</wp:posOffset>
                  </wp:positionV>
                  <wp:extent cx="2819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484" name="Rectangle 4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19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B2A1A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2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2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BBEF45" id="Rectangle 460" o:spid="_x0000_s1203" style="position:absolute;margin-left:114pt;margin-top:457pt;width:222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  <v:textbox inset="1pt,3pt,10pt,3pt">
                    <w:txbxContent>
                      <w:p w14:paraId="07DB2A1A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2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29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32352" behindDoc="0" locked="0" layoutInCell="0" allowOverlap="1" wp14:anchorId="48A6ADFD" wp14:editId="3D6D970E">
                  <wp:simplePos x="0" y="0"/>
                  <wp:positionH relativeFrom="page">
                    <wp:posOffset>4267200</wp:posOffset>
                  </wp:positionH>
                  <wp:positionV relativeFrom="page">
                    <wp:posOffset>5803900</wp:posOffset>
                  </wp:positionV>
                  <wp:extent cx="27432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483" name="Rectangle 4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4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1ED25A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33376" behindDoc="0" locked="0" layoutInCell="0" allowOverlap="1" wp14:anchorId="3048CD40" wp14:editId="73F6EFEE">
                  <wp:simplePos x="0" y="0"/>
                  <wp:positionH relativeFrom="page">
                    <wp:posOffset>5613400</wp:posOffset>
                  </wp:positionH>
                  <wp:positionV relativeFrom="page">
                    <wp:posOffset>5803900</wp:posOffset>
                  </wp:positionV>
                  <wp:extent cx="1397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482" name="Rectangle 4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9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651E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3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3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254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48CD40" id="Rectangle 462" o:spid="_x0000_s1204" style="position:absolute;margin-left:442pt;margin-top:457pt;width:110pt;height:16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  <v:textbox inset="2pt,3pt,10pt,3pt">
                    <w:txbxContent>
                      <w:p w14:paraId="373651E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3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33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34400" behindDoc="0" locked="0" layoutInCell="0" allowOverlap="1" wp14:anchorId="635F7BF0" wp14:editId="61229767">
                  <wp:simplePos x="0" y="0"/>
                  <wp:positionH relativeFrom="page">
                    <wp:posOffset>4267200</wp:posOffset>
                  </wp:positionH>
                  <wp:positionV relativeFrom="page">
                    <wp:posOffset>5803900</wp:posOffset>
                  </wp:positionV>
                  <wp:extent cx="13462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481" name="Rectangle 4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46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1B3A4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3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3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Identifikátor (typ):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35F7BF0" id="Rectangle 463" o:spid="_x0000_s1205" style="position:absolute;margin-left:336pt;margin-top:457pt;width:106pt;height:16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  <v:textbox inset="0,3pt,10pt,3pt">
                    <w:txbxContent>
                      <w:p w14:paraId="531B3A4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3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3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Identifikátor (typ):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35424" behindDoc="0" locked="0" layoutInCell="0" allowOverlap="1" wp14:anchorId="071735DE" wp14:editId="207A4B4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5803900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480" name="Line 4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F4B3188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36448" behindDoc="0" locked="0" layoutInCell="0" allowOverlap="1" wp14:anchorId="0EA5F301" wp14:editId="0F68208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6007100</wp:posOffset>
                  </wp:positionV>
                  <wp:extent cx="6477000" cy="4064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95" name="Rectangle 4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2D63B5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37472" behindDoc="0" locked="0" layoutInCell="0" allowOverlap="1" wp14:anchorId="28B52A4C" wp14:editId="4924691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6007100</wp:posOffset>
                  </wp:positionV>
                  <wp:extent cx="9144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94" name="Rectangle 4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597064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38496" behindDoc="0" locked="0" layoutInCell="0" allowOverlap="1" wp14:anchorId="14E196FE" wp14:editId="2D6A41C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6007100</wp:posOffset>
                  </wp:positionV>
                  <wp:extent cx="914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93" name="Rectangle 4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DEEA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3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3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Kód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4E196FE" id="Rectangle 467" o:spid="_x0000_s1206" style="position:absolute;margin-left:42pt;margin-top:473pt;width:1in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  <v:textbox inset="0,3pt,10pt,3pt">
                    <w:txbxContent>
                      <w:p w14:paraId="177DEEA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4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4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Kód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39520" behindDoc="0" locked="0" layoutInCell="0" allowOverlap="1" wp14:anchorId="6069346C" wp14:editId="3F0CECA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6210300</wp:posOffset>
                  </wp:positionV>
                  <wp:extent cx="914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05" y="-2147483648"/>
                      <wp:lineTo x="105" y="-2147483648"/>
                      <wp:lineTo x="0" y="-2147483648"/>
                    </wp:wrapPolygon>
                  </wp:wrapThrough>
                  <wp:docPr id="892" name="Line 4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B8FACEB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40544" behindDoc="0" locked="0" layoutInCell="0" allowOverlap="1" wp14:anchorId="6DDE8459" wp14:editId="0C883C74">
                  <wp:simplePos x="0" y="0"/>
                  <wp:positionH relativeFrom="page">
                    <wp:posOffset>1447800</wp:posOffset>
                  </wp:positionH>
                  <wp:positionV relativeFrom="page">
                    <wp:posOffset>6007100</wp:posOffset>
                  </wp:positionV>
                  <wp:extent cx="28194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91" name="Rectangle 4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19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EF7CFEC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41568" behindDoc="0" locked="0" layoutInCell="0" allowOverlap="1" wp14:anchorId="6183D3D4" wp14:editId="196253DE">
                  <wp:simplePos x="0" y="0"/>
                  <wp:positionH relativeFrom="page">
                    <wp:posOffset>1447800</wp:posOffset>
                  </wp:positionH>
                  <wp:positionV relativeFrom="page">
                    <wp:posOffset>6007100</wp:posOffset>
                  </wp:positionV>
                  <wp:extent cx="2819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90" name="Rectangle 4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19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88B5A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4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4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Názov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183D3D4" id="Rectangle 470" o:spid="_x0000_s1207" style="position:absolute;margin-left:114pt;margin-top:473pt;width:222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  <v:textbox inset="0,3pt,10pt,3pt">
                    <w:txbxContent>
                      <w:p w14:paraId="29E88B5A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4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4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Názov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42592" behindDoc="0" locked="0" layoutInCell="0" allowOverlap="1" wp14:anchorId="6C383C0B" wp14:editId="44646E61">
                  <wp:simplePos x="0" y="0"/>
                  <wp:positionH relativeFrom="page">
                    <wp:posOffset>1447800</wp:posOffset>
                  </wp:positionH>
                  <wp:positionV relativeFrom="page">
                    <wp:posOffset>6210300</wp:posOffset>
                  </wp:positionV>
                  <wp:extent cx="2819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297" y="-2147483648"/>
                      <wp:lineTo x="297" y="-2147483648"/>
                      <wp:lineTo x="0" y="-2147483648"/>
                    </wp:wrapPolygon>
                  </wp:wrapThrough>
                  <wp:docPr id="889" name="Line 4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819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C543A20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43616" behindDoc="0" locked="0" layoutInCell="0" allowOverlap="1" wp14:anchorId="5BEB46CB" wp14:editId="6C07C57E">
                  <wp:simplePos x="0" y="0"/>
                  <wp:positionH relativeFrom="page">
                    <wp:posOffset>4267200</wp:posOffset>
                  </wp:positionH>
                  <wp:positionV relativeFrom="page">
                    <wp:posOffset>6007100</wp:posOffset>
                  </wp:positionV>
                  <wp:extent cx="13716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88" name="Rectangle 4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7B0E447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44640" behindDoc="0" locked="0" layoutInCell="0" allowOverlap="1" wp14:anchorId="01305442" wp14:editId="361D2797">
                  <wp:simplePos x="0" y="0"/>
                  <wp:positionH relativeFrom="page">
                    <wp:posOffset>4267200</wp:posOffset>
                  </wp:positionH>
                  <wp:positionV relativeFrom="page">
                    <wp:posOffset>6007100</wp:posOffset>
                  </wp:positionV>
                  <wp:extent cx="13716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87" name="Rectangle 4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28CC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4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4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Merná jednotka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305442" id="Rectangle 473" o:spid="_x0000_s1208" style="position:absolute;margin-left:336pt;margin-top:473pt;width:108pt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  <v:textbox inset="0,3pt,10pt,3pt">
                    <w:txbxContent>
                      <w:p w14:paraId="26128CC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4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4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Merná jednotka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45664" behindDoc="0" locked="0" layoutInCell="0" allowOverlap="1" wp14:anchorId="1784ADDE" wp14:editId="580ECCB4">
                  <wp:simplePos x="0" y="0"/>
                  <wp:positionH relativeFrom="page">
                    <wp:posOffset>4267200</wp:posOffset>
                  </wp:positionH>
                  <wp:positionV relativeFrom="page">
                    <wp:posOffset>6210300</wp:posOffset>
                  </wp:positionV>
                  <wp:extent cx="13716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50" y="-2147483648"/>
                      <wp:lineTo x="150" y="-2147483648"/>
                      <wp:lineTo x="0" y="-2147483648"/>
                    </wp:wrapPolygon>
                  </wp:wrapThrough>
                  <wp:docPr id="886" name="Line 4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68B4637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46688" behindDoc="0" locked="0" layoutInCell="0" allowOverlap="1" wp14:anchorId="4ACFF1ED" wp14:editId="2680F774">
                  <wp:simplePos x="0" y="0"/>
                  <wp:positionH relativeFrom="page">
                    <wp:posOffset>5638800</wp:posOffset>
                  </wp:positionH>
                  <wp:positionV relativeFrom="page">
                    <wp:posOffset>6007100</wp:posOffset>
                  </wp:positionV>
                  <wp:extent cx="13716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85" name="Rectangle 4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1CDCAC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47712" behindDoc="0" locked="0" layoutInCell="0" allowOverlap="1" wp14:anchorId="3CA1D543" wp14:editId="277F470E">
                  <wp:simplePos x="0" y="0"/>
                  <wp:positionH relativeFrom="page">
                    <wp:posOffset>5638800</wp:posOffset>
                  </wp:positionH>
                  <wp:positionV relativeFrom="page">
                    <wp:posOffset>6007100</wp:posOffset>
                  </wp:positionV>
                  <wp:extent cx="13716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84" name="Rectangle 4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8F27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5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5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Relevancia k HP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A1D543" id="Rectangle 476" o:spid="_x0000_s1209" style="position:absolute;margin-left:444pt;margin-top:473pt;width:108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  <v:textbox inset="0,3pt,10pt,3pt">
                    <w:txbxContent>
                      <w:p w14:paraId="02A8F27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5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5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Relevancia k HP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48736" behindDoc="0" locked="0" layoutInCell="0" allowOverlap="1" wp14:anchorId="58D5A426" wp14:editId="17072B43">
                  <wp:simplePos x="0" y="0"/>
                  <wp:positionH relativeFrom="page">
                    <wp:posOffset>5638800</wp:posOffset>
                  </wp:positionH>
                  <wp:positionV relativeFrom="page">
                    <wp:posOffset>6210300</wp:posOffset>
                  </wp:positionV>
                  <wp:extent cx="13716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50" y="-2147483648"/>
                      <wp:lineTo x="150" y="-2147483648"/>
                      <wp:lineTo x="0" y="-2147483648"/>
                    </wp:wrapPolygon>
                  </wp:wrapThrough>
                  <wp:docPr id="883" name="Line 4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F7640C7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49760" behindDoc="0" locked="0" layoutInCell="0" allowOverlap="1" wp14:anchorId="09135A92" wp14:editId="4686537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6210300</wp:posOffset>
                  </wp:positionV>
                  <wp:extent cx="914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82" name="Rectangle 4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55241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5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55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9135A92" id="Rectangle 478" o:spid="_x0000_s1210" style="position:absolute;margin-left:42pt;margin-top:489pt;width:1in;height:16pt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  <v:textbox inset="0,3pt,10pt,3pt">
                    <w:txbxContent>
                      <w:p w14:paraId="7D55241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5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57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50784" behindDoc="0" locked="0" layoutInCell="0" allowOverlap="1" wp14:anchorId="2A3D5141" wp14:editId="0D62ED9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6413500</wp:posOffset>
                  </wp:positionV>
                  <wp:extent cx="914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05" y="-2147483648"/>
                      <wp:lineTo x="105" y="-2147483648"/>
                      <wp:lineTo x="0" y="-2147483648"/>
                    </wp:wrapPolygon>
                  </wp:wrapThrough>
                  <wp:docPr id="881" name="Line 4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AF9B986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51808" behindDoc="0" locked="0" layoutInCell="0" allowOverlap="1" wp14:anchorId="2741EF42" wp14:editId="2784874D">
                  <wp:simplePos x="0" y="0"/>
                  <wp:positionH relativeFrom="page">
                    <wp:posOffset>1447800</wp:posOffset>
                  </wp:positionH>
                  <wp:positionV relativeFrom="page">
                    <wp:posOffset>6210300</wp:posOffset>
                  </wp:positionV>
                  <wp:extent cx="28194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80" name="Rectangle 4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19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5860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5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5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741EF42" id="Rectangle 480" o:spid="_x0000_s1211" style="position:absolute;margin-left:114pt;margin-top:489pt;width:222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  <v:textbox inset="0,3pt,10pt,3pt">
                    <w:txbxContent>
                      <w:p w14:paraId="2D95860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6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61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52832" behindDoc="0" locked="0" layoutInCell="0" allowOverlap="1" wp14:anchorId="22476406" wp14:editId="27D505DC">
                  <wp:simplePos x="0" y="0"/>
                  <wp:positionH relativeFrom="page">
                    <wp:posOffset>1447800</wp:posOffset>
                  </wp:positionH>
                  <wp:positionV relativeFrom="page">
                    <wp:posOffset>6413500</wp:posOffset>
                  </wp:positionV>
                  <wp:extent cx="2819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297" y="-2147483648"/>
                      <wp:lineTo x="297" y="-2147483648"/>
                      <wp:lineTo x="0" y="-2147483648"/>
                    </wp:wrapPolygon>
                  </wp:wrapThrough>
                  <wp:docPr id="879" name="Line 4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819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6C88AF1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53856" behindDoc="0" locked="0" layoutInCell="0" allowOverlap="1" wp14:anchorId="324E8DEF" wp14:editId="0AA7C878">
                  <wp:simplePos x="0" y="0"/>
                  <wp:positionH relativeFrom="page">
                    <wp:posOffset>4267200</wp:posOffset>
                  </wp:positionH>
                  <wp:positionV relativeFrom="page">
                    <wp:posOffset>6210300</wp:posOffset>
                  </wp:positionV>
                  <wp:extent cx="13716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78" name="Rectangle 4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6871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6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6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4E8DEF" id="Rectangle 482" o:spid="_x0000_s1212" style="position:absolute;margin-left:336pt;margin-top:489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  <v:textbox inset="0,3pt,10pt,3pt">
                    <w:txbxContent>
                      <w:p w14:paraId="0E76871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6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65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54880" behindDoc="0" locked="0" layoutInCell="0" allowOverlap="1" wp14:anchorId="61C25160" wp14:editId="76B8A909">
                  <wp:simplePos x="0" y="0"/>
                  <wp:positionH relativeFrom="page">
                    <wp:posOffset>4267200</wp:posOffset>
                  </wp:positionH>
                  <wp:positionV relativeFrom="page">
                    <wp:posOffset>6413500</wp:posOffset>
                  </wp:positionV>
                  <wp:extent cx="13716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50" y="-2147483648"/>
                      <wp:lineTo x="150" y="-2147483648"/>
                      <wp:lineTo x="0" y="-2147483648"/>
                    </wp:wrapPolygon>
                  </wp:wrapThrough>
                  <wp:docPr id="877" name="Line 4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BDAFBAA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55904" behindDoc="0" locked="0" layoutInCell="0" allowOverlap="1" wp14:anchorId="2539C451" wp14:editId="342D2F9E">
                  <wp:simplePos x="0" y="0"/>
                  <wp:positionH relativeFrom="page">
                    <wp:posOffset>5638800</wp:posOffset>
                  </wp:positionH>
                  <wp:positionV relativeFrom="page">
                    <wp:posOffset>6210300</wp:posOffset>
                  </wp:positionV>
                  <wp:extent cx="13716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76" name="Rectangle 4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79B1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6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6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39C451" id="Rectangle 484" o:spid="_x0000_s1213" style="position:absolute;margin-left:444pt;margin-top:489pt;width:108pt;height:16pt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  <v:textbox inset="0,3pt,10pt,3pt">
                    <w:txbxContent>
                      <w:p w14:paraId="75279B1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6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69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56928" behindDoc="0" locked="0" layoutInCell="0" allowOverlap="1" wp14:anchorId="44889238" wp14:editId="465E55AB">
                  <wp:simplePos x="0" y="0"/>
                  <wp:positionH relativeFrom="page">
                    <wp:posOffset>5638800</wp:posOffset>
                  </wp:positionH>
                  <wp:positionV relativeFrom="page">
                    <wp:posOffset>6413500</wp:posOffset>
                  </wp:positionV>
                  <wp:extent cx="13716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50" y="-2147483648"/>
                      <wp:lineTo x="150" y="-2147483648"/>
                      <wp:lineTo x="0" y="-2147483648"/>
                    </wp:wrapPolygon>
                  </wp:wrapThrough>
                  <wp:docPr id="875" name="Line 4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EBFF85B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57952" behindDoc="0" locked="0" layoutInCell="0" allowOverlap="1" wp14:anchorId="2C096D78" wp14:editId="00B9611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9906000</wp:posOffset>
                  </wp:positionV>
                  <wp:extent cx="15875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74" name="Rectangle 4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791773A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2158976" behindDoc="0" locked="0" layoutInCell="0" allowOverlap="1" wp14:anchorId="62CEC104" wp14:editId="30CF947E">
              <wp:simplePos x="0" y="0"/>
              <wp:positionH relativeFrom="page">
                <wp:posOffset>533400</wp:posOffset>
              </wp:positionH>
              <wp:positionV relativeFrom="page">
                <wp:posOffset>9906000</wp:posOffset>
              </wp:positionV>
              <wp:extent cx="114300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240" y="19440"/>
                  <wp:lineTo x="21240" y="0"/>
                  <wp:lineTo x="0" y="0"/>
                </wp:wrapPolygon>
              </wp:wrapThrough>
              <wp:docPr id="487" name="Obrázok 4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87"/>
                      <pic:cNvPicPr>
                        <a:picLocks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60000" behindDoc="0" locked="0" layoutInCell="0" allowOverlap="1" wp14:anchorId="26806324" wp14:editId="26682CDA">
                  <wp:simplePos x="0" y="0"/>
                  <wp:positionH relativeFrom="page">
                    <wp:posOffset>6769100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73" name="Rectangle 4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537A5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7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7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z 6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806324" id="Rectangle 488" o:spid="_x0000_s1214" style="position:absolute;margin-left:533pt;margin-top:780pt;width:20pt;height:10pt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  <v:textbox inset="0,1pt,0,0">
                    <w:txbxContent>
                      <w:p w14:paraId="5E537A5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7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73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z 6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61024" behindDoc="0" locked="0" layoutInCell="0" allowOverlap="1" wp14:anchorId="058D79B2" wp14:editId="1F82549E">
                  <wp:simplePos x="0" y="0"/>
                  <wp:positionH relativeFrom="page">
                    <wp:posOffset>6515100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72" name="Rectangle 4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F90D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77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75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4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58D79B2" id="Rectangle 489" o:spid="_x0000_s1215" style="position:absolute;margin-left:513pt;margin-top:780pt;width:20pt;height:10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  <v:textbox inset="0,1pt,0,0">
                    <w:txbxContent>
                      <w:p w14:paraId="069F90D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77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77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4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62048" behindDoc="0" locked="0" layoutInCell="0" allowOverlap="1" wp14:anchorId="65F4F8A7" wp14:editId="01F414E9">
                  <wp:simplePos x="0" y="0"/>
                  <wp:positionH relativeFrom="page">
                    <wp:posOffset>2120900</wp:posOffset>
                  </wp:positionH>
                  <wp:positionV relativeFrom="page">
                    <wp:posOffset>9906000</wp:posOffset>
                  </wp:positionV>
                  <wp:extent cx="26035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71" name="Rectangle 4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035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C1D6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7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7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Predmet podpory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F4F8A7" id="Rectangle 490" o:spid="_x0000_s1216" style="position:absolute;margin-left:167pt;margin-top:780pt;width:205pt;height:10pt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  <v:textbox inset="0,1pt,0,0">
                    <w:txbxContent>
                      <w:p w14:paraId="3EDC1D6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8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81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Predmet podpory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 w:rsidR="00974463">
          <w:rPr>
            <w:rFonts w:ascii="Roboto" w:hAnsi="Roboto"/>
            <w:sz w:val="24"/>
            <w:szCs w:val="24"/>
          </w:rPr>
          <w:br w:type="page"/>
        </w:r>
        <w:bookmarkStart w:id="782" w:name="JR_PAGE_ANCHOR_0_5"/>
        <w:bookmarkEnd w:id="782"/>
        <w:r>
          <w:rPr>
            <w:noProof/>
          </w:rPr>
          <w:lastRenderedPageBreak/>
          <mc:AlternateContent>
            <mc:Choice Requires="wps">
              <w:drawing>
                <wp:anchor distT="0" distB="0" distL="114300" distR="114300" simplePos="0" relativeHeight="252246016" behindDoc="0" locked="0" layoutInCell="0" allowOverlap="1" wp14:anchorId="0BD2D3E3" wp14:editId="32176982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5095875</wp:posOffset>
                  </wp:positionV>
                  <wp:extent cx="2857500" cy="42545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70" name="Rectangle 4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0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FC09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8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84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 xml:space="preserve">Poznámka: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D2D3E3" id="Rectangle 491" o:spid="_x0000_s1217" style="position:absolute;margin-left:202pt;margin-top:401.25pt;width:225pt;height:33.5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  <v:textbox inset="0,3pt,10pt,3pt">
                    <w:txbxContent>
                      <w:p w14:paraId="2EAFC09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8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86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br/>
                            <w:delText xml:space="preserve">Poznámka: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11200" behindDoc="0" locked="0" layoutInCell="0" allowOverlap="1" wp14:anchorId="473779FB" wp14:editId="364F7401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3365500</wp:posOffset>
                  </wp:positionV>
                  <wp:extent cx="2857500" cy="371475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69" name="Rectangle 4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52BE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8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88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 xml:space="preserve">Poznámka: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3779FB" id="Rectangle 492" o:spid="_x0000_s1218" style="position:absolute;margin-left:202pt;margin-top:265pt;width:225pt;height:29.25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  <v:textbox inset="0,3pt,10pt,3pt">
                    <w:txbxContent>
                      <w:p w14:paraId="69D52BE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8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9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br/>
                            <w:delText xml:space="preserve">Poznámka: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73312" behindDoc="0" locked="0" layoutInCell="0" allowOverlap="1" wp14:anchorId="2122160B" wp14:editId="33B46902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2006600</wp:posOffset>
                  </wp:positionV>
                  <wp:extent cx="191516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68" name="Rectangle 4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1516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D2C5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9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9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Výška oprávnených výdavkov: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22160B" id="Rectangle 493" o:spid="_x0000_s1219" style="position:absolute;margin-left:342pt;margin-top:158pt;width:150.8pt;height:16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  <v:textbox inset="10pt,3pt,0,3pt">
                    <w:txbxContent>
                      <w:p w14:paraId="32DD2C5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9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9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Výška oprávnených výdavkov: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63072" behindDoc="0" locked="0" layoutInCell="0" allowOverlap="1" wp14:anchorId="2B2D305E" wp14:editId="7FA55A4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914400</wp:posOffset>
                  </wp:positionV>
                  <wp:extent cx="508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67" name="Rectangle 4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C5454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9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796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8.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2D305E" id="Rectangle 494" o:spid="_x0000_s1220" style="position:absolute;margin-left:42pt;margin-top:1in;width:40pt;height:43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  <v:textbox inset="0,1pt,0,15pt">
                    <w:txbxContent>
                      <w:p w14:paraId="58C5454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79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798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8.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64096" behindDoc="0" locked="0" layoutInCell="0" allowOverlap="1" wp14:anchorId="0585C86A" wp14:editId="786643FA">
                  <wp:simplePos x="0" y="0"/>
                  <wp:positionH relativeFrom="page">
                    <wp:posOffset>1041400</wp:posOffset>
                  </wp:positionH>
                  <wp:positionV relativeFrom="page">
                    <wp:posOffset>914400</wp:posOffset>
                  </wp:positionV>
                  <wp:extent cx="5969000" cy="546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66" name="Rectangle 4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690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2405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79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0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42"/>
                                    <w:szCs w:val="42"/>
                                  </w:rPr>
                                  <w:delText>Rozpočet projektu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190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585C86A" id="Rectangle 495" o:spid="_x0000_s1221" style="position:absolute;margin-left:82pt;margin-top:1in;width:470pt;height:43pt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  <v:textbox inset="0,1pt,0,15pt">
                    <w:txbxContent>
                      <w:p w14:paraId="63A2405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0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0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42"/>
                              <w:szCs w:val="42"/>
                            </w:rPr>
                            <w:delText>Rozpočet projektu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65120" behindDoc="0" locked="0" layoutInCell="0" allowOverlap="1" wp14:anchorId="064AB3E0" wp14:editId="7AE35B2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1460500</wp:posOffset>
                  </wp:positionV>
                  <wp:extent cx="6477000" cy="2413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65" name="Rectangle 4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F8351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0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0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28"/>
                                    <w:szCs w:val="28"/>
                                  </w:rPr>
                                  <w:delText>8.1  Rozpočet prijímateľa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4AB3E0" id="Rectangle 496" o:spid="_x0000_s1222" style="position:absolute;margin-left:42pt;margin-top:115pt;width:510pt;height:19pt;z-index:25216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  <v:textbox inset="0,0,0,0">
                    <w:txbxContent>
                      <w:p w14:paraId="7EF8351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0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0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28"/>
                              <w:szCs w:val="28"/>
                            </w:rPr>
                            <w:delText>8.1  Rozpočet prijímateľa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66144" behindDoc="0" locked="0" layoutInCell="0" allowOverlap="1" wp14:anchorId="7F2C217B" wp14:editId="5B0D6EE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1803400</wp:posOffset>
                  </wp:positionV>
                  <wp:extent cx="6477000" cy="406400"/>
                  <wp:effectExtent l="0" t="0" r="0" b="0"/>
                  <wp:wrapThrough wrapText="bothSides">
                    <wp:wrapPolygon edited="0">
                      <wp:start x="-32" y="0"/>
                      <wp:lineTo x="-32" y="21094"/>
                      <wp:lineTo x="21600" y="21094"/>
                      <wp:lineTo x="21600" y="0"/>
                      <wp:lineTo x="-32" y="0"/>
                    </wp:wrapPolygon>
                  </wp:wrapThrough>
                  <wp:docPr id="864" name="Rectangle 4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406400"/>
                          </a:xfrm>
                          <a:prstGeom prst="rect">
                            <a:avLst/>
                          </a:prstGeom>
                          <a:solidFill>
                            <a:srgbClr val="DCDC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E72BD3D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67168" behindDoc="0" locked="0" layoutInCell="0" allowOverlap="1" wp14:anchorId="2D63B00A" wp14:editId="6465449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1803400</wp:posOffset>
                  </wp:positionV>
                  <wp:extent cx="6477000" cy="4064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63" name="Rectangle 4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194314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68192" behindDoc="0" locked="0" layoutInCell="0" allowOverlap="1" wp14:anchorId="1C05A10A" wp14:editId="1EFFAEF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1803400</wp:posOffset>
                  </wp:positionV>
                  <wp:extent cx="3810000" cy="4064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62" name="Rectangle 4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100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7997195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69216" behindDoc="0" locked="0" layoutInCell="0" allowOverlap="1" wp14:anchorId="51E8D5C8" wp14:editId="6C5E4A7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1803400</wp:posOffset>
                  </wp:positionV>
                  <wp:extent cx="1524000" cy="406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61" name="Rectangle 5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CAE1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0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08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Subjekt: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E8D5C8" id="Rectangle 500" o:spid="_x0000_s1223" style="position:absolute;margin-left:42pt;margin-top:142pt;width:120pt;height:32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  <v:textbox inset="10pt,3pt,10pt,3pt">
                    <w:txbxContent>
                      <w:p w14:paraId="4ABCAE1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0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10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Subjekt: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70240" behindDoc="0" locked="0" layoutInCell="0" allowOverlap="1" wp14:anchorId="785CD91A" wp14:editId="1D01BB1A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1803400</wp:posOffset>
                  </wp:positionV>
                  <wp:extent cx="2286000" cy="406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60" name="Rectangle 5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080B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1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12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85CD91A" id="Rectangle 501" o:spid="_x0000_s1224" style="position:absolute;margin-left:162pt;margin-top:142pt;width:180pt;height:32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  <v:textbox inset="0,3pt,10pt,3pt">
                    <w:txbxContent>
                      <w:p w14:paraId="7F0080B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1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1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71264" behindDoc="0" locked="0" layoutInCell="0" allowOverlap="1" wp14:anchorId="66738346" wp14:editId="7880026C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1803400</wp:posOffset>
                  </wp:positionV>
                  <wp:extent cx="0" cy="406400"/>
                  <wp:effectExtent l="0" t="0" r="0" b="0"/>
                  <wp:wrapThrough wrapText="bothSides">
                    <wp:wrapPolygon edited="0">
                      <wp:start x="-2147483648" y="0"/>
                      <wp:lineTo x="-2147483648" y="34"/>
                      <wp:lineTo x="-2147483648" y="34"/>
                      <wp:lineTo x="-2147483648" y="0"/>
                      <wp:lineTo x="-2147483648" y="0"/>
                    </wp:wrapPolygon>
                  </wp:wrapThrough>
                  <wp:docPr id="859" name="Line 5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4064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F1366E6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72288" behindDoc="0" locked="0" layoutInCell="0" allowOverlap="1" wp14:anchorId="61E9DBF3" wp14:editId="63A7D6B6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2006600</wp:posOffset>
                  </wp:positionV>
                  <wp:extent cx="266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58" name="Rectangle 5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0BE383A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74336" behindDoc="0" locked="0" layoutInCell="0" allowOverlap="1" wp14:anchorId="38E4F15D" wp14:editId="420C502E">
                  <wp:simplePos x="0" y="0"/>
                  <wp:positionH relativeFrom="page">
                    <wp:posOffset>5740400</wp:posOffset>
                  </wp:positionH>
                  <wp:positionV relativeFrom="page">
                    <wp:posOffset>2006600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57" name="Rectangle 5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7244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81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E4F15D" id="Rectangle 504" o:spid="_x0000_s1225" style="position:absolute;margin-left:452pt;margin-top:158pt;width:100pt;height:16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  <v:textbox inset="0,3pt,10pt,3pt">
                    <w:txbxContent>
                      <w:p w14:paraId="03E7244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81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75360" behindDoc="0" locked="0" layoutInCell="0" allowOverlap="1" wp14:anchorId="6D6CD4EB" wp14:editId="03311DE8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2006600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856" name="Line 5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980BF14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76384" behindDoc="0" locked="0" layoutInCell="0" allowOverlap="1" wp14:anchorId="0E54FB5E" wp14:editId="6D3BED76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1803400</wp:posOffset>
                  </wp:positionV>
                  <wp:extent cx="266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55" name="Rectangle 5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84EBD5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77408" behindDoc="0" locked="0" layoutInCell="0" allowOverlap="1" wp14:anchorId="2F11AE12" wp14:editId="544FB916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1803400</wp:posOffset>
                  </wp:positionV>
                  <wp:extent cx="266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54" name="Rectangle 5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5D1444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78432" behindDoc="0" locked="0" layoutInCell="0" allowOverlap="1" wp14:anchorId="117C64F3" wp14:editId="6C397D97">
                  <wp:simplePos x="0" y="0"/>
                  <wp:positionH relativeFrom="page">
                    <wp:posOffset>5740400</wp:posOffset>
                  </wp:positionH>
                  <wp:positionV relativeFrom="page">
                    <wp:posOffset>1803400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53" name="Rectangle 5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29EF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81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7C64F3" id="Rectangle 508" o:spid="_x0000_s1226" style="position:absolute;margin-left:452pt;margin-top:142pt;width:100pt;height:16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  <v:textbox inset="0,3pt,10pt,3pt">
                    <w:txbxContent>
                      <w:p w14:paraId="28C29EF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81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79456" behindDoc="0" locked="0" layoutInCell="0" allowOverlap="1" wp14:anchorId="7493F659" wp14:editId="6B5EB522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1803400</wp:posOffset>
                  </wp:positionV>
                  <wp:extent cx="1397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52" name="Rectangle 5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9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50DC7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1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2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Identifikátor (typ):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93F659" id="Rectangle 509" o:spid="_x0000_s1227" style="position:absolute;margin-left:342pt;margin-top:142pt;width:110pt;height:16pt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  <v:textbox inset="10pt,3pt,10pt,3pt">
                    <w:txbxContent>
                      <w:p w14:paraId="5450DC7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2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2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Identifikátor (typ):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80480" behindDoc="0" locked="0" layoutInCell="0" allowOverlap="1" wp14:anchorId="2B57BC7C" wp14:editId="5FE6A082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1803400</wp:posOffset>
                  </wp:positionV>
                  <wp:extent cx="266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283" y="-2147483648"/>
                      <wp:lineTo x="283" y="-2147483648"/>
                      <wp:lineTo x="0" y="-2147483648"/>
                    </wp:wrapPolygon>
                  </wp:wrapThrough>
                  <wp:docPr id="851" name="Line 5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66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A5E6124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81504" behindDoc="0" locked="0" layoutInCell="0" allowOverlap="1" wp14:anchorId="2DA895A9" wp14:editId="37824697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2006600</wp:posOffset>
                  </wp:positionV>
                  <wp:extent cx="266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283" y="-2147483648"/>
                      <wp:lineTo x="283" y="-2147483648"/>
                      <wp:lineTo x="0" y="-2147483648"/>
                    </wp:wrapPolygon>
                  </wp:wrapThrough>
                  <wp:docPr id="850" name="Line 5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66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8633A9E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82528" behindDoc="0" locked="0" layoutInCell="0" allowOverlap="1" wp14:anchorId="1BDAF2AA" wp14:editId="399C1523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1803400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849" name="Line 5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C1CA029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83552" behindDoc="0" locked="0" layoutInCell="0" allowOverlap="1" wp14:anchorId="33E3AE17" wp14:editId="409A820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1803400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848" name="Line 5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CC7BCD6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84576" behindDoc="0" locked="0" layoutInCell="0" allowOverlap="1" wp14:anchorId="027BCA19" wp14:editId="6204DC5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1803400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847" name="Line 5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5EA876F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85600" behindDoc="0" locked="0" layoutInCell="0" allowOverlap="1" wp14:anchorId="6F86362C" wp14:editId="0AD91FC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2590800</wp:posOffset>
                  </wp:positionV>
                  <wp:extent cx="6477000" cy="158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46" name="Rectangle 5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5D0069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86624" behindDoc="0" locked="0" layoutInCell="0" allowOverlap="1" wp14:anchorId="46A527C7" wp14:editId="48F3DB4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2590800</wp:posOffset>
                  </wp:positionV>
                  <wp:extent cx="6477000" cy="158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45" name="Rectangle 5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6773079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87648" behindDoc="0" locked="0" layoutInCell="0" allowOverlap="1" wp14:anchorId="4E2F1DE9" wp14:editId="009B508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2590800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44" name="Rectangle 5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8F3942E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88672" behindDoc="0" locked="0" layoutInCell="0" allowOverlap="1" wp14:anchorId="616E3A6A" wp14:editId="5CC3E4C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2590800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43" name="Rectangle 5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3ABADE9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89696" behindDoc="0" locked="0" layoutInCell="0" allowOverlap="1" wp14:anchorId="622B82CC" wp14:editId="3A45BF4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2590800</wp:posOffset>
                  </wp:positionV>
                  <wp:extent cx="13716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42" name="Rectangle 5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5681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2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2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Konkrétny cieľ: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22B82CC" id="Rectangle 519" o:spid="_x0000_s1228" style="position:absolute;margin-left:42pt;margin-top:204pt;width:108pt;height:16pt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  <v:textbox inset="10pt,3pt,10pt,3pt">
                    <w:txbxContent>
                      <w:p w14:paraId="2F65681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2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2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Konkrétny cieľ: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90720" behindDoc="0" locked="0" layoutInCell="0" allowOverlap="1" wp14:anchorId="20C7C13D" wp14:editId="2A4D0EB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2590800</wp:posOffset>
                  </wp:positionV>
                  <wp:extent cx="13716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50" y="-2147483648"/>
                      <wp:lineTo x="150" y="-2147483648"/>
                      <wp:lineTo x="0" y="-2147483648"/>
                    </wp:wrapPolygon>
                  </wp:wrapThrough>
                  <wp:docPr id="841" name="Line 5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0411833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91744" behindDoc="0" locked="0" layoutInCell="0" allowOverlap="1" wp14:anchorId="693A35E1" wp14:editId="7931E9CD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2590800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40" name="Rectangle 5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B6E6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2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3A35E1" id="Rectangle 521" o:spid="_x0000_s1229" style="position:absolute;margin-left:162pt;margin-top:204pt;width:390pt;height:16pt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  <v:textbox inset="0,3pt,10pt,3pt">
                    <w:txbxContent>
                      <w:p w14:paraId="349B6E6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2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92768" behindDoc="0" locked="0" layoutInCell="0" allowOverlap="1" wp14:anchorId="0AE3615A" wp14:editId="501A612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2590800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839" name="Line 5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B038B36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93792" behindDoc="0" locked="0" layoutInCell="0" allowOverlap="1" wp14:anchorId="1F0F175A" wp14:editId="20FF91E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2794000</wp:posOffset>
                  </wp:positionV>
                  <wp:extent cx="6477000" cy="368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38" name="Rectangle 5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F0E96ED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94816" behindDoc="0" locked="0" layoutInCell="0" allowOverlap="1" wp14:anchorId="078D9D05" wp14:editId="5ECD889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2794000</wp:posOffset>
                  </wp:positionV>
                  <wp:extent cx="6477000" cy="368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37" name="Rectangle 5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23D64BD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95840" behindDoc="0" locked="0" layoutInCell="0" allowOverlap="1" wp14:anchorId="0DFD85B6" wp14:editId="51FF58D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2997200</wp:posOffset>
                  </wp:positionV>
                  <wp:extent cx="6477000" cy="1651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36" name="Rectangle 5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F04968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96864" behindDoc="0" locked="0" layoutInCell="0" allowOverlap="1" wp14:anchorId="4BFFA251" wp14:editId="2902ED72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2997200</wp:posOffset>
                  </wp:positionV>
                  <wp:extent cx="1587500" cy="165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35" name="Rectangle 5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8F2BD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82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3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Oprávnený výdavok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BFFA251" id="Rectangle 526" o:spid="_x0000_s1230" style="position:absolute;margin-left:427pt;margin-top:236pt;width:125pt;height:13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  <v:textbox inset="0,0,10pt,3pt">
                    <w:txbxContent>
                      <w:p w14:paraId="488F2BD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83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3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Oprávnený výdavok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97888" behindDoc="0" locked="0" layoutInCell="0" allowOverlap="1" wp14:anchorId="705BF718" wp14:editId="132334E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2794000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34" name="Rectangle 5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D8F379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98912" behindDoc="0" locked="0" layoutInCell="0" allowOverlap="1" wp14:anchorId="48B14C06" wp14:editId="54BE4E4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2794000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33" name="Rectangle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60BF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3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3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Typ aktivity: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8B14C06" id="Rectangle 528" o:spid="_x0000_s1231" style="position:absolute;margin-left:42pt;margin-top:220pt;width:100pt;height:16pt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  <v:textbox inset="10pt,3pt,10pt,3pt">
                    <w:txbxContent>
                      <w:p w14:paraId="73060BF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3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3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Typ aktivity: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199936" behindDoc="0" locked="0" layoutInCell="0" allowOverlap="1" wp14:anchorId="23CEF528" wp14:editId="559FCBCF">
                  <wp:simplePos x="0" y="0"/>
                  <wp:positionH relativeFrom="page">
                    <wp:posOffset>1905000</wp:posOffset>
                  </wp:positionH>
                  <wp:positionV relativeFrom="page">
                    <wp:posOffset>2794000</wp:posOffset>
                  </wp:positionV>
                  <wp:extent cx="51054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32" name="Rectangle 5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7BEF4CA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00960" behindDoc="0" locked="0" layoutInCell="0" allowOverlap="1" wp14:anchorId="6E5A9A97" wp14:editId="24E97D41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2794000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607" name="Rectangle 5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DDCF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3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5A9A97" id="Rectangle 530" o:spid="_x0000_s1232" style="position:absolute;margin-left:162pt;margin-top:220pt;width:390pt;height:16pt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  <v:textbox inset="0,3pt,10pt,3pt">
                    <w:txbxContent>
                      <w:p w14:paraId="5B4DDCF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3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01984" behindDoc="0" locked="0" layoutInCell="0" allowOverlap="1" wp14:anchorId="2C76FDC2" wp14:editId="6BF1B877">
                  <wp:simplePos x="0" y="0"/>
                  <wp:positionH relativeFrom="page">
                    <wp:posOffset>1905000</wp:posOffset>
                  </wp:positionH>
                  <wp:positionV relativeFrom="page">
                    <wp:posOffset>2794000</wp:posOffset>
                  </wp:positionV>
                  <wp:extent cx="5105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37" y="-2147483648"/>
                      <wp:lineTo x="537" y="-2147483648"/>
                      <wp:lineTo x="0" y="-2147483648"/>
                    </wp:wrapPolygon>
                  </wp:wrapThrough>
                  <wp:docPr id="606" name="Line 5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105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B482AD7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03008" behindDoc="0" locked="0" layoutInCell="0" allowOverlap="1" wp14:anchorId="333EA7E4" wp14:editId="05BB96A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3162300</wp:posOffset>
                  </wp:positionV>
                  <wp:extent cx="6477000" cy="508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605" name="Rectangle 5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59AC3C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04032" behindDoc="0" locked="0" layoutInCell="0" allowOverlap="1" wp14:anchorId="088EEFFE" wp14:editId="6E9991A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3162300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604" name="Rectangle 5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A6EF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3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4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Hlavné aktivity projektu: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88EEFFE" id="Rectangle 533" o:spid="_x0000_s1233" style="position:absolute;margin-left:42pt;margin-top:249pt;width:130pt;height:16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  <v:textbox inset="10pt,3pt,10pt,3pt">
                    <w:txbxContent>
                      <w:p w14:paraId="5D0A6EF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4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4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Hlavné aktivity projektu: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05056" behindDoc="0" locked="0" layoutInCell="0" allowOverlap="1" wp14:anchorId="14759E38" wp14:editId="7F438934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3162300</wp:posOffset>
                  </wp:positionV>
                  <wp:extent cx="4826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603" name="Rectangle 5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90E50ED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06080" behindDoc="0" locked="0" layoutInCell="0" allowOverlap="1" wp14:anchorId="5CF39F4D" wp14:editId="0933404A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3162300</wp:posOffset>
                  </wp:positionV>
                  <wp:extent cx="3111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602" name="Rectangle 5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11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F29B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4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CF39F4D" id="Rectangle 535" o:spid="_x0000_s1234" style="position:absolute;margin-left:182pt;margin-top:249pt;width:245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  <v:textbox inset="0,3pt,10pt,3pt">
                    <w:txbxContent>
                      <w:p w14:paraId="582F29B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4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07104" behindDoc="0" locked="0" layoutInCell="0" allowOverlap="1" wp14:anchorId="0E361F44" wp14:editId="4D5A3903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3162300</wp:posOffset>
                  </wp:positionV>
                  <wp:extent cx="1587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601" name="Rectangle 5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64507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84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361F44" id="Rectangle 536" o:spid="_x0000_s1235" style="position:absolute;margin-left:427pt;margin-top:249pt;width:125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  <v:textbox inset="0,3pt,10pt,3pt">
                    <w:txbxContent>
                      <w:p w14:paraId="0B64507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84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08128" behindDoc="0" locked="0" layoutInCell="0" allowOverlap="1" wp14:anchorId="194A029B" wp14:editId="4752B7F8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3162300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600" name="Line 5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8337ADA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09152" behindDoc="0" locked="0" layoutInCell="0" allowOverlap="1" wp14:anchorId="4B687FC2" wp14:editId="02FA071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3365500</wp:posOffset>
                  </wp:positionV>
                  <wp:extent cx="6477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599" name="Rectangle 5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924CF10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10176" behindDoc="0" locked="0" layoutInCell="0" allowOverlap="1" wp14:anchorId="4CEE3653" wp14:editId="69A6E080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3365500</wp:posOffset>
                  </wp:positionV>
                  <wp:extent cx="4445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598" name="Rectangle 5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45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28A984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12224" behindDoc="0" locked="0" layoutInCell="0" allowOverlap="1" wp14:anchorId="41FF70E2" wp14:editId="7F9A5488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3365500</wp:posOffset>
                  </wp:positionV>
                  <wp:extent cx="158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97" name="Rectangle 5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0B8F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84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FF70E2" id="Rectangle 540" o:spid="_x0000_s1236" style="position:absolute;margin-left:427pt;margin-top:265pt;width:125pt;height:24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  <v:textbox inset="0,3pt,10pt,3pt">
                    <w:txbxContent>
                      <w:p w14:paraId="48B0B8F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84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13248" behindDoc="0" locked="0" layoutInCell="0" allowOverlap="1" wp14:anchorId="5EA9DBB7" wp14:editId="355EF47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3365500</wp:posOffset>
                  </wp:positionV>
                  <wp:extent cx="2032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96" name="Rectangle 5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3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11C7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4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5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Skupina výdavku: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A9DBB7" id="Rectangle 541" o:spid="_x0000_s1237" style="position:absolute;margin-left:42pt;margin-top:265pt;width:16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  <v:textbox inset="10pt,3pt,10pt,3pt">
                    <w:txbxContent>
                      <w:p w14:paraId="5E911C7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5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5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Skupina výdavku: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14272" behindDoc="0" locked="0" layoutInCell="0" allowOverlap="1" wp14:anchorId="16D646AA" wp14:editId="3561A6C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3670300</wp:posOffset>
                  </wp:positionV>
                  <wp:extent cx="6477000" cy="508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595" name="Rectangle 5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529989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15296" behindDoc="0" locked="0" layoutInCell="0" allowOverlap="1" wp14:anchorId="7E47CA8D" wp14:editId="23326E2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3670300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94" name="Rectangle 5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2A7A5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5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5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Hlavné aktivity projektu: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47CA8D" id="Rectangle 543" o:spid="_x0000_s1238" style="position:absolute;margin-left:42pt;margin-top:289pt;width:130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  <v:textbox inset="10pt,3pt,10pt,3pt">
                    <w:txbxContent>
                      <w:p w14:paraId="2F2A7A5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5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5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Hlavné aktivity projektu: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16320" behindDoc="0" locked="0" layoutInCell="0" allowOverlap="1" wp14:anchorId="60B86312" wp14:editId="1CBD9D61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3670300</wp:posOffset>
                  </wp:positionV>
                  <wp:extent cx="4826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593" name="Rectangle 5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8E974C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17344" behindDoc="0" locked="0" layoutInCell="0" allowOverlap="1" wp14:anchorId="314B6509" wp14:editId="346FD918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3670300</wp:posOffset>
                  </wp:positionV>
                  <wp:extent cx="3111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92" name="Rectangle 5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11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BA43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5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58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 -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4B6509" id="Rectangle 545" o:spid="_x0000_s1239" style="position:absolute;margin-left:182pt;margin-top:289pt;width:245pt;height:16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  <v:textbox inset="0,3pt,10pt,3pt">
                    <w:txbxContent>
                      <w:p w14:paraId="2ADBA43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5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6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 -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18368" behindDoc="0" locked="0" layoutInCell="0" allowOverlap="1" wp14:anchorId="41E84ADB" wp14:editId="078C84EF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3670300</wp:posOffset>
                  </wp:positionV>
                  <wp:extent cx="1587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91" name="Rectangle 5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C942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86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6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E84ADB" id="Rectangle 546" o:spid="_x0000_s1240" style="position:absolute;margin-left:427pt;margin-top:289pt;width:125pt;height:16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  <v:textbox inset="0,3pt,10pt,3pt">
                    <w:txbxContent>
                      <w:p w14:paraId="60EC942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86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6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19392" behindDoc="0" locked="0" layoutInCell="0" allowOverlap="1" wp14:anchorId="34D48257" wp14:editId="57992250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3670300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590" name="Line 5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3A57B0D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20416" behindDoc="0" locked="0" layoutInCell="0" allowOverlap="1" wp14:anchorId="28C647AE" wp14:editId="59B8B84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3873500</wp:posOffset>
                  </wp:positionV>
                  <wp:extent cx="6477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588" name="Rectangle 5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FD9EBC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21440" behindDoc="0" locked="0" layoutInCell="0" allowOverlap="1" wp14:anchorId="1E823C02" wp14:editId="0544E5C2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3873500</wp:posOffset>
                  </wp:positionV>
                  <wp:extent cx="4445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587" name="Rectangle 5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45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E29D1A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22464" behindDoc="0" locked="0" layoutInCell="0" allowOverlap="1" wp14:anchorId="3F2EEC76" wp14:editId="0632526C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3873500</wp:posOffset>
                  </wp:positionV>
                  <wp:extent cx="285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86" name="Rectangle 5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2415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6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6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 xml:space="preserve">Poznámka: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F2EEC76" id="Rectangle 550" o:spid="_x0000_s1241" style="position:absolute;margin-left:202pt;margin-top:305pt;width:225pt;height:24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  <v:textbox inset="0,3pt,10pt,3pt">
                    <w:txbxContent>
                      <w:p w14:paraId="01A2415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6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6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br/>
                            <w:delText xml:space="preserve">Poznámka: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23488" behindDoc="0" locked="0" layoutInCell="0" allowOverlap="1" wp14:anchorId="5390ADC2" wp14:editId="7066D1FA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3873500</wp:posOffset>
                  </wp:positionV>
                  <wp:extent cx="158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85" name="Rectangle 5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4075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86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70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90ADC2" id="Rectangle 551" o:spid="_x0000_s1242" style="position:absolute;margin-left:427pt;margin-top:305pt;width:125pt;height:24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  <v:textbox inset="0,3pt,10pt,3pt">
                    <w:txbxContent>
                      <w:p w14:paraId="7B24075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87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72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24512" behindDoc="0" locked="0" layoutInCell="0" allowOverlap="1" wp14:anchorId="3392503E" wp14:editId="0F1D2E1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3873500</wp:posOffset>
                  </wp:positionV>
                  <wp:extent cx="2032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84" name="Rectangle 5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3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FC1B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7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7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Skupina výdavku: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392503E" id="Rectangle 552" o:spid="_x0000_s1243" style="position:absolute;margin-left:42pt;margin-top:305pt;width:16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  <v:textbox inset="10pt,3pt,10pt,3pt">
                    <w:txbxContent>
                      <w:p w14:paraId="307FC1B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7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7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Skupina výdavku: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25536" behindDoc="0" locked="0" layoutInCell="0" allowOverlap="1" wp14:anchorId="6D7D3051" wp14:editId="76B3941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2590800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583" name="Line 5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F541002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26560" behindDoc="0" locked="0" layoutInCell="0" allowOverlap="1" wp14:anchorId="62449875" wp14:editId="7C99AE9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4178300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582" name="Line 5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D57E985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27584" behindDoc="0" locked="0" layoutInCell="0" allowOverlap="1" wp14:anchorId="2ECB10B9" wp14:editId="3F4D627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2311400</wp:posOffset>
                  </wp:positionV>
                  <wp:extent cx="6477000" cy="279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81" name="Rectangle 5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F3AD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7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78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7F7F82"/>
                                    <w:sz w:val="20"/>
                                    <w:szCs w:val="20"/>
                                  </w:rPr>
                                  <w:delText>Priame výdavky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1270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B10B9" id="Rectangle 555" o:spid="_x0000_s1244" style="position:absolute;margin-left:42pt;margin-top:182pt;width:510pt;height:22pt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  <v:textbox inset="10pt,1pt,0,8pt">
                    <w:txbxContent>
                      <w:p w14:paraId="572F3AD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7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80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7F7F82"/>
                              <w:sz w:val="20"/>
                              <w:szCs w:val="20"/>
                            </w:rPr>
                            <w:delText>Priame výdavky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28608" behindDoc="0" locked="0" layoutInCell="0" allowOverlap="1" wp14:anchorId="16C69612" wp14:editId="5B77DE2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4279900</wp:posOffset>
                  </wp:positionV>
                  <wp:extent cx="6477000" cy="279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80" name="Rectangle 5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FDF0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8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8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7F7F82"/>
                                    <w:sz w:val="20"/>
                                    <w:szCs w:val="20"/>
                                  </w:rPr>
                                  <w:delText>Nepriame výdavky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1270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C69612" id="Rectangle 556" o:spid="_x0000_s1245" style="position:absolute;margin-left:42pt;margin-top:337pt;width:510pt;height:22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  <v:textbox inset="10pt,1pt,0,8pt">
                    <w:txbxContent>
                      <w:p w14:paraId="6B0FDF0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8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8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7F7F82"/>
                              <w:sz w:val="20"/>
                              <w:szCs w:val="20"/>
                            </w:rPr>
                            <w:delText>Nepriame výdavky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29632" behindDoc="0" locked="0" layoutInCell="0" allowOverlap="1" wp14:anchorId="20930937" wp14:editId="43D5448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4559300</wp:posOffset>
                  </wp:positionV>
                  <wp:extent cx="6477000" cy="1384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579" name="Rectangle 5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6E92A3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30656" behindDoc="0" locked="0" layoutInCell="0" allowOverlap="1" wp14:anchorId="67B35FDC" wp14:editId="6771732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4559300</wp:posOffset>
                  </wp:positionV>
                  <wp:extent cx="6477000" cy="1384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578" name="Rectangle 5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B3894EB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31680" behindDoc="0" locked="0" layoutInCell="0" allowOverlap="1" wp14:anchorId="065C9A02" wp14:editId="298D009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4559300</wp:posOffset>
                  </wp:positionV>
                  <wp:extent cx="6477000" cy="368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577" name="Rectangle 5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4254231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32704" behindDoc="0" locked="0" layoutInCell="0" allowOverlap="1" wp14:anchorId="215C6DBC" wp14:editId="71EA86B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4559300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76" name="Rectangle 5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582327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8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86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Konkrétny cieľ: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5C6DBC" id="Rectangle 560" o:spid="_x0000_s1246" style="position:absolute;margin-left:42pt;margin-top:359pt;width:12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  <v:textbox inset="10pt,3pt,10pt,3pt">
                    <w:txbxContent>
                      <w:p w14:paraId="1F582327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8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88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Konkrétny cieľ: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33728" behindDoc="0" locked="0" layoutInCell="0" allowOverlap="1" wp14:anchorId="4D3EBD8C" wp14:editId="7AFA7DFF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4559300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31" name="Rectangle 5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38CE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8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3EBD8C" id="Rectangle 561" o:spid="_x0000_s1247" style="position:absolute;margin-left:162pt;margin-top:359pt;width:390pt;height:16pt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  <v:textbox inset="0,3pt,10pt,3pt">
                    <w:txbxContent>
                      <w:p w14:paraId="7EB38CE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9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34752" behindDoc="0" locked="0" layoutInCell="0" allowOverlap="1" wp14:anchorId="76C08D2E" wp14:editId="53F50D2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4762500</wp:posOffset>
                  </wp:positionV>
                  <wp:extent cx="6477000" cy="1651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30" name="Rectangle 5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98157F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35776" behindDoc="0" locked="0" layoutInCell="0" allowOverlap="1" wp14:anchorId="7B0588B8" wp14:editId="1E5B03F7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4762500</wp:posOffset>
                  </wp:positionV>
                  <wp:extent cx="1587500" cy="165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29" name="Rectangle 5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9B478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89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9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Oprávnený výdavok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0588B8" id="Rectangle 563" o:spid="_x0000_s1248" style="position:absolute;margin-left:427pt;margin-top:375pt;width:125pt;height:13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  <v:textbox inset="0,0,10pt,3pt">
                    <w:txbxContent>
                      <w:p w14:paraId="129B478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89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9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Oprávnený výdavok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36800" behindDoc="0" locked="0" layoutInCell="0" allowOverlap="1" wp14:anchorId="24B3DDCB" wp14:editId="23507E0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4559300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828" name="Line 5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15287C0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37824" behindDoc="0" locked="0" layoutInCell="0" allowOverlap="1" wp14:anchorId="61FF9EBE" wp14:editId="2679D4D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4927600</wp:posOffset>
                  </wp:positionV>
                  <wp:extent cx="6477000" cy="508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27" name="Rectangle 5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B377FE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38848" behindDoc="0" locked="0" layoutInCell="0" allowOverlap="1" wp14:anchorId="2AE5F7B8" wp14:editId="535D249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4927600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26" name="Rectangle 5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1BEE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9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896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Podporné aktivity: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AE5F7B8" id="Rectangle 566" o:spid="_x0000_s1249" style="position:absolute;margin-left:42pt;margin-top:388pt;width:130pt;height:16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  <v:textbox inset="10pt,3pt,10pt,3pt">
                    <w:txbxContent>
                      <w:p w14:paraId="3A91BEE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89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898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Podporné aktivity: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39872" behindDoc="0" locked="0" layoutInCell="0" allowOverlap="1" wp14:anchorId="37525B8D" wp14:editId="6D8EF2C2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4927600</wp:posOffset>
                  </wp:positionV>
                  <wp:extent cx="4826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25" name="Rectangle 5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F1831D4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40896" behindDoc="0" locked="0" layoutInCell="0" allowOverlap="1" wp14:anchorId="2003E1B5" wp14:editId="4FF69F84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4927600</wp:posOffset>
                  </wp:positionV>
                  <wp:extent cx="3111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24" name="Rectangle 5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11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5944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89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00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003E1B5" id="Rectangle 568" o:spid="_x0000_s1250" style="position:absolute;margin-left:182pt;margin-top:388pt;width:245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  <v:textbox inset="0,3pt,10pt,3pt">
                    <w:txbxContent>
                      <w:p w14:paraId="4AB5944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0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02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41920" behindDoc="0" locked="0" layoutInCell="0" allowOverlap="1" wp14:anchorId="43525EB9" wp14:editId="4A08BBE5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4927600</wp:posOffset>
                  </wp:positionV>
                  <wp:extent cx="1587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23" name="Rectangle 5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A660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90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3525EB9" id="Rectangle 569" o:spid="_x0000_s1251" style="position:absolute;margin-left:427pt;margin-top:388pt;width:125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  <v:textbox inset="0,3pt,10pt,3pt">
                    <w:txbxContent>
                      <w:p w14:paraId="6F4A660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90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42944" behindDoc="0" locked="0" layoutInCell="0" allowOverlap="1" wp14:anchorId="4C1D0E1E" wp14:editId="11B36B25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4927600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822" name="Line 5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4B1C9FC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43968" behindDoc="0" locked="0" layoutInCell="0" allowOverlap="1" wp14:anchorId="2B22208B" wp14:editId="57472D8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5130800</wp:posOffset>
                  </wp:positionV>
                  <wp:extent cx="6477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21" name="Rectangle 5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A58EA17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44992" behindDoc="0" locked="0" layoutInCell="0" allowOverlap="1" wp14:anchorId="60AA038F" wp14:editId="75576049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5130800</wp:posOffset>
                  </wp:positionV>
                  <wp:extent cx="4445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20" name="Rectangle 5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45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78F01B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47040" behindDoc="0" locked="0" layoutInCell="0" allowOverlap="1" wp14:anchorId="3415BA78" wp14:editId="409F6170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5130800</wp:posOffset>
                  </wp:positionV>
                  <wp:extent cx="158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19" name="Rectangle 5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E2CFC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90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0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415BA78" id="Rectangle 573" o:spid="_x0000_s1252" style="position:absolute;margin-left:427pt;margin-top:404pt;width:125pt;height:24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  <v:textbox inset="0,3pt,10pt,3pt">
                    <w:txbxContent>
                      <w:p w14:paraId="02E2CFC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90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0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48064" behindDoc="0" locked="0" layoutInCell="0" allowOverlap="1" wp14:anchorId="3D69E958" wp14:editId="23299EC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5130800</wp:posOffset>
                  </wp:positionV>
                  <wp:extent cx="2032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18" name="Rectangle 5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3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646B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0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10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Skupina výdavku: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D69E958" id="Rectangle 574" o:spid="_x0000_s1253" style="position:absolute;margin-left:42pt;margin-top:404pt;width:16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  <v:textbox inset="10pt,3pt,10pt,3pt">
                    <w:txbxContent>
                      <w:p w14:paraId="135646B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1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12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Skupina výdavku: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49088" behindDoc="0" locked="0" layoutInCell="0" allowOverlap="1" wp14:anchorId="0EBCE88D" wp14:editId="00321BC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5435600</wp:posOffset>
                  </wp:positionV>
                  <wp:extent cx="6477000" cy="508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17" name="Rectangle 5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F930874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50112" behindDoc="0" locked="0" layoutInCell="0" allowOverlap="1" wp14:anchorId="1D615241" wp14:editId="399D45B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5435600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16" name="Rectangle 5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40F2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1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1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Podporné aktivity: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615241" id="Rectangle 576" o:spid="_x0000_s1254" style="position:absolute;margin-left:42pt;margin-top:428pt;width:130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  <v:textbox inset="10pt,3pt,10pt,3pt">
                    <w:txbxContent>
                      <w:p w14:paraId="2D840F2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1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1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Podporné aktivity: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51136" behindDoc="0" locked="0" layoutInCell="0" allowOverlap="1" wp14:anchorId="6188EF0C" wp14:editId="5D479093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5435600</wp:posOffset>
                  </wp:positionV>
                  <wp:extent cx="4826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15" name="Rectangle 5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3B80AD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52160" behindDoc="0" locked="0" layoutInCell="0" allowOverlap="1" wp14:anchorId="1D8242DA" wp14:editId="294B6ACE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5435600</wp:posOffset>
                  </wp:positionV>
                  <wp:extent cx="3111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14" name="Rectangle 5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11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7D26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1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18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 -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8242DA" id="Rectangle 578" o:spid="_x0000_s1255" style="position:absolute;margin-left:182pt;margin-top:428pt;width:245pt;height:16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  <v:textbox inset="0,3pt,10pt,3pt">
                    <w:txbxContent>
                      <w:p w14:paraId="1317D26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1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2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 -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53184" behindDoc="0" locked="0" layoutInCell="0" allowOverlap="1" wp14:anchorId="4D4D30DC" wp14:editId="25584177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5435600</wp:posOffset>
                  </wp:positionV>
                  <wp:extent cx="1587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13" name="Rectangle 5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9312D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92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2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4D30DC" id="Rectangle 579" o:spid="_x0000_s1256" style="position:absolute;margin-left:427pt;margin-top:428pt;width:125pt;height:16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  <v:textbox inset="0,3pt,10pt,3pt">
                    <w:txbxContent>
                      <w:p w14:paraId="059312D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92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24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54208" behindDoc="0" locked="0" layoutInCell="0" allowOverlap="1" wp14:anchorId="45D42807" wp14:editId="77107E6A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5435600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812" name="Line 5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0DE0F6B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55232" behindDoc="0" locked="0" layoutInCell="0" allowOverlap="1" wp14:anchorId="4ECE9B99" wp14:editId="6734166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5638800</wp:posOffset>
                  </wp:positionV>
                  <wp:extent cx="6477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11" name="Rectangle 5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B05CEE8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56256" behindDoc="0" locked="0" layoutInCell="0" allowOverlap="1" wp14:anchorId="544CFEE8" wp14:editId="28DBE3AC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5638800</wp:posOffset>
                  </wp:positionV>
                  <wp:extent cx="4445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10" name="Rectangle 5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45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C4DFA2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57280" behindDoc="0" locked="0" layoutInCell="0" allowOverlap="1" wp14:anchorId="16BA0BB6" wp14:editId="7A6010DE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5638800</wp:posOffset>
                  </wp:positionV>
                  <wp:extent cx="285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09" name="Rectangle 5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390F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2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2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 xml:space="preserve">Poznámka: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BA0BB6" id="Rectangle 583" o:spid="_x0000_s1257" style="position:absolute;margin-left:202pt;margin-top:444pt;width:225pt;height:24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  <v:textbox inset="0,3pt,10pt,3pt">
                    <w:txbxContent>
                      <w:p w14:paraId="367390F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2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2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br/>
                            <w:delText xml:space="preserve">Poznámka: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58304" behindDoc="0" locked="0" layoutInCell="0" allowOverlap="1" wp14:anchorId="527406FD" wp14:editId="483CF8F1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5638800</wp:posOffset>
                  </wp:positionV>
                  <wp:extent cx="158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08" name="Rectangle 5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CBF44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929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30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27406FD" id="Rectangle 584" o:spid="_x0000_s1258" style="position:absolute;margin-left:427pt;margin-top:444pt;width:125pt;height:24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  <v:textbox inset="0,3pt,10pt,3pt">
                    <w:txbxContent>
                      <w:p w14:paraId="45CBF44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93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32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59328" behindDoc="0" locked="0" layoutInCell="0" allowOverlap="1" wp14:anchorId="66271801" wp14:editId="04D0D22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5638800</wp:posOffset>
                  </wp:positionV>
                  <wp:extent cx="2032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07" name="Rectangle 5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3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5BA2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33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34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Skupina výdavku: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6271801" id="Rectangle 585" o:spid="_x0000_s1259" style="position:absolute;margin-left:42pt;margin-top:444pt;width:16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  <v:textbox inset="10pt,3pt,10pt,3pt">
                    <w:txbxContent>
                      <w:p w14:paraId="52C5BA2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3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36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Skupina výdavku: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60352" behindDoc="0" locked="0" layoutInCell="0" allowOverlap="1" wp14:anchorId="5A1A07D0" wp14:editId="33AAAFD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4559300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806" name="Line 5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579ACB3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61376" behindDoc="0" locked="0" layoutInCell="0" allowOverlap="1" wp14:anchorId="3629DAC6" wp14:editId="7EBAB2D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5943600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805" name="Line 5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8476BB5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62400" behindDoc="0" locked="0" layoutInCell="0" allowOverlap="1" wp14:anchorId="5B6B1AC6" wp14:editId="36EEFAC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9906000</wp:posOffset>
                  </wp:positionV>
                  <wp:extent cx="15875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804" name="Rectangle 5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FF80FF2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2263424" behindDoc="0" locked="0" layoutInCell="0" allowOverlap="1" wp14:anchorId="09170D12" wp14:editId="545D132D">
              <wp:simplePos x="0" y="0"/>
              <wp:positionH relativeFrom="page">
                <wp:posOffset>533400</wp:posOffset>
              </wp:positionH>
              <wp:positionV relativeFrom="page">
                <wp:posOffset>9906000</wp:posOffset>
              </wp:positionV>
              <wp:extent cx="114300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240" y="19440"/>
                  <wp:lineTo x="21240" y="0"/>
                  <wp:lineTo x="0" y="0"/>
                </wp:wrapPolygon>
              </wp:wrapThrough>
              <wp:docPr id="589" name="Obrázok 5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89"/>
                      <pic:cNvPicPr>
                        <a:picLocks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64448" behindDoc="0" locked="0" layoutInCell="0" allowOverlap="1" wp14:anchorId="11B58290" wp14:editId="7B5E8049">
                  <wp:simplePos x="0" y="0"/>
                  <wp:positionH relativeFrom="page">
                    <wp:posOffset>6769100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03" name="Rectangle 5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1B60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37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38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z 6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B58290" id="Rectangle 590" o:spid="_x0000_s1260" style="position:absolute;margin-left:533pt;margin-top:780pt;width:20pt;height:10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  <v:textbox inset="0,1pt,0,0">
                    <w:txbxContent>
                      <w:p w14:paraId="6111B60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3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4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z 6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65472" behindDoc="0" locked="0" layoutInCell="0" allowOverlap="1" wp14:anchorId="736C76A3" wp14:editId="231050D0">
                  <wp:simplePos x="0" y="0"/>
                  <wp:positionH relativeFrom="page">
                    <wp:posOffset>6515100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02" name="Rectangle 5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DDBAC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941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42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5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36C76A3" id="Rectangle 591" o:spid="_x0000_s1261" style="position:absolute;margin-left:513pt;margin-top:780pt;width:20pt;height:10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  <v:textbox inset="0,1pt,0,0">
                    <w:txbxContent>
                      <w:p w14:paraId="7CDDBAC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94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4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5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66496" behindDoc="0" locked="0" layoutInCell="0" allowOverlap="1" wp14:anchorId="43F9104E" wp14:editId="44F36AE2">
                  <wp:simplePos x="0" y="0"/>
                  <wp:positionH relativeFrom="page">
                    <wp:posOffset>2120900</wp:posOffset>
                  </wp:positionH>
                  <wp:positionV relativeFrom="page">
                    <wp:posOffset>9906000</wp:posOffset>
                  </wp:positionV>
                  <wp:extent cx="26035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01" name="Rectangle 5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035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23679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45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46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Predmet podpory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3F9104E" id="Rectangle 592" o:spid="_x0000_s1262" style="position:absolute;margin-left:167pt;margin-top:780pt;width:205pt;height:10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  <v:textbox inset="0,1pt,0,0">
                    <w:txbxContent>
                      <w:p w14:paraId="4723679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4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48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Predmet podpory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 w:rsidR="00974463">
          <w:rPr>
            <w:rFonts w:ascii="Roboto" w:hAnsi="Roboto"/>
            <w:sz w:val="24"/>
            <w:szCs w:val="24"/>
          </w:rPr>
          <w:br w:type="page"/>
        </w:r>
        <w:bookmarkStart w:id="949" w:name="JR_PAGE_ANCHOR_0_6"/>
        <w:bookmarkEnd w:id="949"/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49440" behindDoc="0" locked="0" layoutInCell="0" allowOverlap="1" wp14:anchorId="4958452E" wp14:editId="5A62D0D3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5048250</wp:posOffset>
                  </wp:positionV>
                  <wp:extent cx="2857500" cy="396875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00" name="Rectangle 5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0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2F0C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5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5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 xml:space="preserve">Poznámka: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58452E" id="Rectangle 593" o:spid="_x0000_s1263" style="position:absolute;margin-left:202pt;margin-top:397.5pt;width:225pt;height:31.25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  <v:textbox inset="0,3pt,10pt,3pt">
                    <w:txbxContent>
                      <w:p w14:paraId="1A32F0C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5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53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br/>
                            <w:delText xml:space="preserve">Poznámka: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14624" behindDoc="0" locked="0" layoutInCell="0" allowOverlap="1" wp14:anchorId="1BF203B3" wp14:editId="2E84A3B9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3327400</wp:posOffset>
                  </wp:positionV>
                  <wp:extent cx="2857500" cy="36195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99" name="Rectangle 5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0CC4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5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55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 xml:space="preserve">Poznámka: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F203B3" id="Rectangle 594" o:spid="_x0000_s1264" style="position:absolute;margin-left:202pt;margin-top:262pt;width:225pt;height:28.5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  <v:textbox inset="0,3pt,10pt,3pt">
                    <w:txbxContent>
                      <w:p w14:paraId="2BB0CC4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5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57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br/>
                            <w:delText xml:space="preserve">Poznámka: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76736" behindDoc="0" locked="0" layoutInCell="0" allowOverlap="1" wp14:anchorId="3189C4CD" wp14:editId="0D4FC916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1968500</wp:posOffset>
                  </wp:positionV>
                  <wp:extent cx="18542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98" name="Rectangle 5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54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15F6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5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5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Výška oprávnených výdavkov: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89C4CD" id="Rectangle 595" o:spid="_x0000_s1265" style="position:absolute;margin-left:342pt;margin-top:155pt;width:146pt;height:16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  <v:textbox inset="10pt,3pt,0,3pt">
                    <w:txbxContent>
                      <w:p w14:paraId="17715F6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6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6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Výška oprávnených výdavkov: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67520" behindDoc="0" locked="0" layoutInCell="0" allowOverlap="1" wp14:anchorId="48E217F3" wp14:editId="24BD9FA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635000</wp:posOffset>
                  </wp:positionV>
                  <wp:extent cx="6477000" cy="2413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97" name="Rectangle 5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4B9C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6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6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28"/>
                                    <w:szCs w:val="28"/>
                                  </w:rPr>
                                  <w:delText>8.2  Rozpočty partnerov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8E217F3" id="Rectangle 596" o:spid="_x0000_s1266" style="position:absolute;margin-left:42pt;margin-top:50pt;width:510pt;height:19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  <v:textbox inset="0,0,0,0">
                    <w:txbxContent>
                      <w:p w14:paraId="22A4B9C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6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6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28"/>
                              <w:szCs w:val="28"/>
                            </w:rPr>
                            <w:delText>8.2  Rozpočty partnerov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68544" behindDoc="0" locked="0" layoutInCell="0" allowOverlap="1" wp14:anchorId="19A232AB" wp14:editId="7E7E86A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1270000</wp:posOffset>
                  </wp:positionV>
                  <wp:extent cx="6477000" cy="3937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96" name="Rectangle 5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C750D95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69568" behindDoc="0" locked="0" layoutInCell="0" allowOverlap="1" wp14:anchorId="5700F89B" wp14:editId="5B4E2BD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1765300</wp:posOffset>
                  </wp:positionV>
                  <wp:extent cx="6477000" cy="406400"/>
                  <wp:effectExtent l="0" t="0" r="0" b="0"/>
                  <wp:wrapThrough wrapText="bothSides">
                    <wp:wrapPolygon edited="0">
                      <wp:start x="-32" y="0"/>
                      <wp:lineTo x="-32" y="21094"/>
                      <wp:lineTo x="21600" y="21094"/>
                      <wp:lineTo x="21600" y="0"/>
                      <wp:lineTo x="-32" y="0"/>
                    </wp:wrapPolygon>
                  </wp:wrapThrough>
                  <wp:docPr id="795" name="Rectangle 5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406400"/>
                          </a:xfrm>
                          <a:prstGeom prst="rect">
                            <a:avLst/>
                          </a:prstGeom>
                          <a:solidFill>
                            <a:srgbClr val="DCDC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8C6290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70592" behindDoc="0" locked="0" layoutInCell="0" allowOverlap="1" wp14:anchorId="60F4FFFE" wp14:editId="320D9D2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1765300</wp:posOffset>
                  </wp:positionV>
                  <wp:extent cx="6477000" cy="4064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94" name="Rectangle 5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9ABD34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71616" behindDoc="0" locked="0" layoutInCell="0" allowOverlap="1" wp14:anchorId="4F528788" wp14:editId="2C26463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1765300</wp:posOffset>
                  </wp:positionV>
                  <wp:extent cx="3810000" cy="4064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93" name="Rectangle 6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100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A7BEA3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72640" behindDoc="0" locked="0" layoutInCell="0" allowOverlap="1" wp14:anchorId="5361B08F" wp14:editId="65BF375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1765300</wp:posOffset>
                  </wp:positionV>
                  <wp:extent cx="1524000" cy="406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92" name="Rectangle 6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5EEBF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6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6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Subjekt: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61B08F" id="Rectangle 601" o:spid="_x0000_s1267" style="position:absolute;margin-left:42pt;margin-top:139pt;width:120pt;height:32pt;z-index:25227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  <v:textbox inset="10pt,3pt,10pt,3pt">
                    <w:txbxContent>
                      <w:p w14:paraId="415EEBF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6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6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Subjekt: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73664" behindDoc="0" locked="0" layoutInCell="0" allowOverlap="1" wp14:anchorId="73BAD2D4" wp14:editId="61370121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1765300</wp:posOffset>
                  </wp:positionV>
                  <wp:extent cx="2286000" cy="406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91" name="Rectangle 6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85F34" w14:textId="77777777" w:rsidR="00D55907" w:rsidRDefault="00796472" w:rsidP="00D55907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97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7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1989285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7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3BAD2D4" id="Rectangle 602" o:spid="_x0000_s1268" style="position:absolute;margin-left:162pt;margin-top:139pt;width:180pt;height:32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  <v:textbox inset="0,3pt,10pt,3pt">
                    <w:txbxContent>
                      <w:p w14:paraId="3D985F34" w14:textId="77777777" w:rsidR="00D55907" w:rsidRDefault="00796472" w:rsidP="00D5590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97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74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1989285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75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74688" behindDoc="0" locked="0" layoutInCell="0" allowOverlap="1" wp14:anchorId="16334168" wp14:editId="4760F445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1765300</wp:posOffset>
                  </wp:positionV>
                  <wp:extent cx="0" cy="406400"/>
                  <wp:effectExtent l="0" t="0" r="0" b="0"/>
                  <wp:wrapThrough wrapText="bothSides">
                    <wp:wrapPolygon edited="0">
                      <wp:start x="-2147483648" y="0"/>
                      <wp:lineTo x="-2147483648" y="34"/>
                      <wp:lineTo x="-2147483648" y="34"/>
                      <wp:lineTo x="-2147483648" y="0"/>
                      <wp:lineTo x="-2147483648" y="0"/>
                    </wp:wrapPolygon>
                  </wp:wrapThrough>
                  <wp:docPr id="790" name="Line 6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4064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FCB34A9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75712" behindDoc="0" locked="0" layoutInCell="0" allowOverlap="1" wp14:anchorId="6D87CB76" wp14:editId="0D956A40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1968500</wp:posOffset>
                  </wp:positionV>
                  <wp:extent cx="266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89" name="Rectangle 6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90A488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77760" behindDoc="0" locked="0" layoutInCell="0" allowOverlap="1" wp14:anchorId="3819E0CF" wp14:editId="53D22A95">
                  <wp:simplePos x="0" y="0"/>
                  <wp:positionH relativeFrom="page">
                    <wp:posOffset>5740400</wp:posOffset>
                  </wp:positionH>
                  <wp:positionV relativeFrom="page">
                    <wp:posOffset>1968500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88" name="Rectangle 6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21CD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97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19E0CF" id="Rectangle 605" o:spid="_x0000_s1269" style="position:absolute;margin-left:452pt;margin-top:155pt;width:100pt;height:16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  <v:textbox inset="0,3pt,10pt,3pt">
                    <w:txbxContent>
                      <w:p w14:paraId="62921CD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97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78784" behindDoc="0" locked="0" layoutInCell="0" allowOverlap="1" wp14:anchorId="40B8779C" wp14:editId="7FD18192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1968500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787" name="Line 6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48DA62D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79808" behindDoc="0" locked="0" layoutInCell="0" allowOverlap="1" wp14:anchorId="2364BF71" wp14:editId="6B112033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1765300</wp:posOffset>
                  </wp:positionV>
                  <wp:extent cx="266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86" name="Rectangle 6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448F14F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80832" behindDoc="0" locked="0" layoutInCell="0" allowOverlap="1" wp14:anchorId="0B0D2FAE" wp14:editId="13EAD019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1765300</wp:posOffset>
                  </wp:positionV>
                  <wp:extent cx="266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85" name="Rectangle 6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D1D2AE1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81856" behindDoc="0" locked="0" layoutInCell="0" allowOverlap="1" wp14:anchorId="323E172A" wp14:editId="130B760F">
                  <wp:simplePos x="0" y="0"/>
                  <wp:positionH relativeFrom="page">
                    <wp:posOffset>5740400</wp:posOffset>
                  </wp:positionH>
                  <wp:positionV relativeFrom="page">
                    <wp:posOffset>1765300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84" name="Rectangle 6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0B65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97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3E172A" id="Rectangle 609" o:spid="_x0000_s1270" style="position:absolute;margin-left:452pt;margin-top:139pt;width:100pt;height:16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  <v:textbox inset="0,3pt,10pt,3pt">
                    <w:txbxContent>
                      <w:p w14:paraId="3A30B65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97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82880" behindDoc="0" locked="0" layoutInCell="0" allowOverlap="1" wp14:anchorId="39BCE216" wp14:editId="1E3A2828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1765300</wp:posOffset>
                  </wp:positionV>
                  <wp:extent cx="1397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83" name="Rectangle 6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9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CDAB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8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8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Identifikátor (typ):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BCE216" id="Rectangle 610" o:spid="_x0000_s1271" style="position:absolute;margin-left:342pt;margin-top:139pt;width:110pt;height:16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  <v:textbox inset="10pt,3pt,10pt,3pt">
                    <w:txbxContent>
                      <w:p w14:paraId="1B4CDAB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8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8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Identifikátor (typ):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83904" behindDoc="0" locked="0" layoutInCell="0" allowOverlap="1" wp14:anchorId="382348EB" wp14:editId="3CB136AA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1765300</wp:posOffset>
                  </wp:positionV>
                  <wp:extent cx="266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283" y="-2147483648"/>
                      <wp:lineTo x="283" y="-2147483648"/>
                      <wp:lineTo x="0" y="-2147483648"/>
                    </wp:wrapPolygon>
                  </wp:wrapThrough>
                  <wp:docPr id="782" name="Line 6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66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ED65AED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84928" behindDoc="0" locked="0" layoutInCell="0" allowOverlap="1" wp14:anchorId="758AE2AF" wp14:editId="6C2745FD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1968500</wp:posOffset>
                  </wp:positionV>
                  <wp:extent cx="266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283" y="-2147483648"/>
                      <wp:lineTo x="283" y="-2147483648"/>
                      <wp:lineTo x="0" y="-2147483648"/>
                    </wp:wrapPolygon>
                  </wp:wrapThrough>
                  <wp:docPr id="781" name="Line 6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66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DA7F30A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85952" behindDoc="0" locked="0" layoutInCell="0" allowOverlap="1" wp14:anchorId="39B4E2D6" wp14:editId="6B6F032E">
                  <wp:simplePos x="0" y="0"/>
                  <wp:positionH relativeFrom="page">
                    <wp:posOffset>4343400</wp:posOffset>
                  </wp:positionH>
                  <wp:positionV relativeFrom="page">
                    <wp:posOffset>1765300</wp:posOffset>
                  </wp:positionV>
                  <wp:extent cx="0" cy="203200"/>
                  <wp:effectExtent l="0" t="0" r="0" b="0"/>
                  <wp:wrapThrough wrapText="bothSides">
                    <wp:wrapPolygon edited="0">
                      <wp:start x="-2147483648" y="0"/>
                      <wp:lineTo x="-2147483648" y="0"/>
                      <wp:lineTo x="-2147483648" y="0"/>
                      <wp:lineTo x="-2147483648" y="0"/>
                      <wp:lineTo x="-2147483648" y="0"/>
                    </wp:wrapPolygon>
                  </wp:wrapThrough>
                  <wp:docPr id="780" name="Line 6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2032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DD55E4D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86976" behindDoc="0" locked="0" layoutInCell="0" allowOverlap="1" wp14:anchorId="1CD9FAF1" wp14:editId="717CB38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1765300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779" name="Line 6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228D3A3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88000" behindDoc="0" locked="0" layoutInCell="0" allowOverlap="1" wp14:anchorId="57FF78C3" wp14:editId="7EC8B87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1765300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778" name="Line 6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AC45011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89024" behindDoc="0" locked="0" layoutInCell="0" allowOverlap="1" wp14:anchorId="75598F15" wp14:editId="07D3218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2552700</wp:posOffset>
                  </wp:positionV>
                  <wp:extent cx="6477000" cy="158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77" name="Rectangle 6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C0F635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90048" behindDoc="0" locked="0" layoutInCell="0" allowOverlap="1" wp14:anchorId="49B9E620" wp14:editId="7BBE284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2552700</wp:posOffset>
                  </wp:positionV>
                  <wp:extent cx="6477000" cy="15875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76" name="Rectangle 6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3C9F2F9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91072" behindDoc="0" locked="0" layoutInCell="0" allowOverlap="1" wp14:anchorId="491CE12C" wp14:editId="73F72EA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2552700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75" name="Rectangle 6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681B1A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92096" behindDoc="0" locked="0" layoutInCell="0" allowOverlap="1" wp14:anchorId="6CC66695" wp14:editId="125A43C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2552700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74" name="Rectangle 6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2369EF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93120" behindDoc="0" locked="0" layoutInCell="0" allowOverlap="1" wp14:anchorId="2BE65D64" wp14:editId="3F999F1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2552700</wp:posOffset>
                  </wp:positionV>
                  <wp:extent cx="13716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73" name="Rectangle 6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F974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8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8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Konkrétny cieľ: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E65D64" id="Rectangle 620" o:spid="_x0000_s1272" style="position:absolute;margin-left:42pt;margin-top:201pt;width:108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  <v:textbox inset="10pt,3pt,10pt,3pt">
                    <w:txbxContent>
                      <w:p w14:paraId="6EBF974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8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8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Konkrétny cieľ: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94144" behindDoc="0" locked="0" layoutInCell="0" allowOverlap="1" wp14:anchorId="0379266D" wp14:editId="59C3DAB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2552700</wp:posOffset>
                  </wp:positionV>
                  <wp:extent cx="13716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150" y="-2147483648"/>
                      <wp:lineTo x="150" y="-2147483648"/>
                      <wp:lineTo x="0" y="-2147483648"/>
                    </wp:wrapPolygon>
                  </wp:wrapThrough>
                  <wp:docPr id="772" name="Line 6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28746FF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95168" behindDoc="0" locked="0" layoutInCell="0" allowOverlap="1" wp14:anchorId="49AB9F3D" wp14:editId="5808B66F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2552700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71" name="Rectangle 6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A2FDE" w14:textId="77777777" w:rsidR="00D55907" w:rsidRDefault="00796472" w:rsidP="00A5381B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8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8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5B5B042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9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AB9F3D" id="Rectangle 622" o:spid="_x0000_s1273" style="position:absolute;margin-left:162pt;margin-top:201pt;width:39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  <v:textbox inset="0,3pt,10pt,3pt">
                    <w:txbxContent>
                      <w:p w14:paraId="078A2FDE" w14:textId="77777777" w:rsidR="00D55907" w:rsidRDefault="00796472" w:rsidP="00A5381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9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92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5B5B042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99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96192" behindDoc="0" locked="0" layoutInCell="0" allowOverlap="1" wp14:anchorId="614BA0E8" wp14:editId="2D68C34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2552700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770" name="Line 6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3594EA0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97216" behindDoc="0" locked="0" layoutInCell="0" allowOverlap="1" wp14:anchorId="2718D403" wp14:editId="7E8A40A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2755900</wp:posOffset>
                  </wp:positionV>
                  <wp:extent cx="6477000" cy="368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69" name="Rectangle 6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AE883E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98240" behindDoc="0" locked="0" layoutInCell="0" allowOverlap="1" wp14:anchorId="18DFC833" wp14:editId="5C100B8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2755900</wp:posOffset>
                  </wp:positionV>
                  <wp:extent cx="6477000" cy="368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68" name="Rectangle 6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909CAB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299264" behindDoc="0" locked="0" layoutInCell="0" allowOverlap="1" wp14:anchorId="6E97A41E" wp14:editId="4A7FFDD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2959100</wp:posOffset>
                  </wp:positionV>
                  <wp:extent cx="6477000" cy="1651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67" name="Rectangle 6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44AAEA3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00288" behindDoc="0" locked="0" layoutInCell="0" allowOverlap="1" wp14:anchorId="2B3942EC" wp14:editId="4EC92536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2959100</wp:posOffset>
                  </wp:positionV>
                  <wp:extent cx="1587500" cy="165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66" name="Rectangle 6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2712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99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9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Oprávnený výdavok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3942EC" id="Rectangle 627" o:spid="_x0000_s1274" style="position:absolute;margin-left:427pt;margin-top:233pt;width:125pt;height:13pt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  <v:textbox inset="0,0,10pt,3pt">
                    <w:txbxContent>
                      <w:p w14:paraId="24D2712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99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99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Oprávnený výdavok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01312" behindDoc="0" locked="0" layoutInCell="0" allowOverlap="1" wp14:anchorId="15A55B6A" wp14:editId="03B0C05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2755900</wp:posOffset>
                  </wp:positionV>
                  <wp:extent cx="6477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65" name="Rectangle 6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EFD971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02336" behindDoc="0" locked="0" layoutInCell="0" allowOverlap="1" wp14:anchorId="2ECF5A04" wp14:editId="63BD1CD3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2755900</wp:posOffset>
                  </wp:positionV>
                  <wp:extent cx="1270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64" name="Rectangle 6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0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4068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99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99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Typ aktivity: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F5A04" id="Rectangle 629" o:spid="_x0000_s1275" style="position:absolute;margin-left:42pt;margin-top:217pt;width:100pt;height:16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  <v:textbox inset="10pt,3pt,10pt,3pt">
                    <w:txbxContent>
                      <w:p w14:paraId="62B4068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0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0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Typ aktivity: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03360" behindDoc="0" locked="0" layoutInCell="0" allowOverlap="1" wp14:anchorId="6907AE88" wp14:editId="66BF761D">
                  <wp:simplePos x="0" y="0"/>
                  <wp:positionH relativeFrom="page">
                    <wp:posOffset>1905000</wp:posOffset>
                  </wp:positionH>
                  <wp:positionV relativeFrom="page">
                    <wp:posOffset>2755900</wp:posOffset>
                  </wp:positionV>
                  <wp:extent cx="51054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63" name="Rectangle 6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D120F2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04384" behindDoc="0" locked="0" layoutInCell="0" allowOverlap="1" wp14:anchorId="5A232727" wp14:editId="11A1DD3C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2755900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62" name="Rectangle 6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D75002" w14:textId="77777777" w:rsidR="00796472" w:rsidRDefault="00796472" w:rsidP="00A5381B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del w:id="100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A232727" id="Rectangle 631" o:spid="_x0000_s1276" style="position:absolute;margin-left:162pt;margin-top:217pt;width:39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  <v:textbox inset="0,3pt,10pt,3pt">
                    <w:txbxContent>
                      <w:p w14:paraId="21D75002" w14:textId="77777777" w:rsidR="00796472" w:rsidRDefault="00796472" w:rsidP="00A5381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del w:id="100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05408" behindDoc="0" locked="0" layoutInCell="0" allowOverlap="1" wp14:anchorId="09B10704" wp14:editId="6766CB1D">
                  <wp:simplePos x="0" y="0"/>
                  <wp:positionH relativeFrom="page">
                    <wp:posOffset>1905000</wp:posOffset>
                  </wp:positionH>
                  <wp:positionV relativeFrom="page">
                    <wp:posOffset>2755900</wp:posOffset>
                  </wp:positionV>
                  <wp:extent cx="51054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37" y="-2147483648"/>
                      <wp:lineTo x="537" y="-2147483648"/>
                      <wp:lineTo x="0" y="-2147483648"/>
                    </wp:wrapPolygon>
                  </wp:wrapThrough>
                  <wp:docPr id="761" name="Line 6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105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1F106F3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06432" behindDoc="0" locked="0" layoutInCell="0" allowOverlap="1" wp14:anchorId="6D8B0D3F" wp14:editId="0A88117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3124200</wp:posOffset>
                  </wp:positionV>
                  <wp:extent cx="6477000" cy="508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60" name="Rectangle 6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867B68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07456" behindDoc="0" locked="0" layoutInCell="0" allowOverlap="1" wp14:anchorId="2111D0BA" wp14:editId="43813DA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3124200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59" name="Rectangle 6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0485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0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0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Hlavné aktivity projektu: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11D0BA" id="Rectangle 634" o:spid="_x0000_s1277" style="position:absolute;margin-left:42pt;margin-top:246pt;width:13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  <v:textbox inset="10pt,3pt,10pt,3pt">
                    <w:txbxContent>
                      <w:p w14:paraId="1810485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0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0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Hlavné aktivity projektu: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08480" behindDoc="0" locked="0" layoutInCell="0" allowOverlap="1" wp14:anchorId="5026C71F" wp14:editId="7AB1C47A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3124200</wp:posOffset>
                  </wp:positionV>
                  <wp:extent cx="4826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58" name="Rectangle 6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DDF8439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09504" behindDoc="0" locked="0" layoutInCell="0" allowOverlap="1" wp14:anchorId="10CB82D2" wp14:editId="6A666790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3124200</wp:posOffset>
                  </wp:positionV>
                  <wp:extent cx="3111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57" name="Rectangle 6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11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2E56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0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CB82D2" id="Rectangle 636" o:spid="_x0000_s1278" style="position:absolute;margin-left:182pt;margin-top:246pt;width:245pt;height:16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  <v:textbox inset="0,3pt,10pt,3pt">
                    <w:txbxContent>
                      <w:p w14:paraId="7DE2E56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0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10528" behindDoc="0" locked="0" layoutInCell="0" allowOverlap="1" wp14:anchorId="759FDEC5" wp14:editId="11321525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3124200</wp:posOffset>
                  </wp:positionV>
                  <wp:extent cx="1587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56" name="Rectangle 6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C3530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01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59FDEC5" id="Rectangle 637" o:spid="_x0000_s1279" style="position:absolute;margin-left:427pt;margin-top:246pt;width:125pt;height:16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  <v:textbox inset="0,3pt,10pt,3pt">
                    <w:txbxContent>
                      <w:p w14:paraId="4AC3530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01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11552" behindDoc="0" locked="0" layoutInCell="0" allowOverlap="1" wp14:anchorId="4961DD5F" wp14:editId="4A765071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3124200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755" name="Line 6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A121B2C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12576" behindDoc="0" locked="0" layoutInCell="0" allowOverlap="1" wp14:anchorId="37F8CB1B" wp14:editId="5E948C4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3327400</wp:posOffset>
                  </wp:positionV>
                  <wp:extent cx="6477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54" name="Rectangle 6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9DD21F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13600" behindDoc="0" locked="0" layoutInCell="0" allowOverlap="1" wp14:anchorId="03D71003" wp14:editId="6C8DF2BE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3327400</wp:posOffset>
                  </wp:positionV>
                  <wp:extent cx="4445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53" name="Rectangle 6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45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8205F70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15648" behindDoc="0" locked="0" layoutInCell="0" allowOverlap="1" wp14:anchorId="1CA650F2" wp14:editId="337C1960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3327400</wp:posOffset>
                  </wp:positionV>
                  <wp:extent cx="158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52" name="Rectangle 6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61A0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01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1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CA650F2" id="Rectangle 641" o:spid="_x0000_s1280" style="position:absolute;margin-left:427pt;margin-top:262pt;width:125pt;height:24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  <v:textbox inset="0,3pt,10pt,3pt">
                    <w:txbxContent>
                      <w:p w14:paraId="4E661A0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01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15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16672" behindDoc="0" locked="0" layoutInCell="0" allowOverlap="1" wp14:anchorId="3AE639F6" wp14:editId="2D4A742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3327400</wp:posOffset>
                  </wp:positionV>
                  <wp:extent cx="2032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51" name="Rectangle 6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3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A9A8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1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1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Skupina výdavku: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E639F6" id="Rectangle 642" o:spid="_x0000_s1281" style="position:absolute;margin-left:42pt;margin-top:262pt;width:16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  <v:textbox inset="10pt,3pt,10pt,3pt">
                    <w:txbxContent>
                      <w:p w14:paraId="5A1A9A8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1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1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Skupina výdavku: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17696" behindDoc="0" locked="0" layoutInCell="0" allowOverlap="1" wp14:anchorId="1C56B138" wp14:editId="44D97BE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3632200</wp:posOffset>
                  </wp:positionV>
                  <wp:extent cx="6477000" cy="508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50" name="Rectangle 6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61B176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18720" behindDoc="0" locked="0" layoutInCell="0" allowOverlap="1" wp14:anchorId="6672F620" wp14:editId="6359261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3632200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49" name="Rectangle 6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9A77D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2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2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Hlavné aktivity projektu: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672F620" id="Rectangle 644" o:spid="_x0000_s1282" style="position:absolute;margin-left:42pt;margin-top:286pt;width:130pt;height:16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  <v:textbox inset="10pt,3pt,10pt,3pt">
                    <w:txbxContent>
                      <w:p w14:paraId="499A77D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2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2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Hlavné aktivity projektu: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19744" behindDoc="0" locked="0" layoutInCell="0" allowOverlap="1" wp14:anchorId="6E16C227" wp14:editId="7A2339CA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3632200</wp:posOffset>
                  </wp:positionV>
                  <wp:extent cx="4826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48" name="Rectangle 6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BDA54F6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20768" behindDoc="0" locked="0" layoutInCell="0" allowOverlap="1" wp14:anchorId="346D02AE" wp14:editId="550C9045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3632200</wp:posOffset>
                  </wp:positionV>
                  <wp:extent cx="3111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47" name="Rectangle 6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11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B815A" w14:textId="77777777" w:rsidR="00796472" w:rsidRDefault="00A5381B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2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25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 </w:delText>
                                </w:r>
                                <w:r w:rsidR="00796472"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46D02AE" id="Rectangle 646" o:spid="_x0000_s1283" style="position:absolute;margin-left:182pt;margin-top:286pt;width:245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  <v:textbox inset="0,3pt,10pt,3pt">
                    <w:txbxContent>
                      <w:p w14:paraId="5FDB815A" w14:textId="77777777" w:rsidR="00796472" w:rsidRDefault="00A5381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2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27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 </w:delText>
                          </w:r>
                          <w:r w:rsidR="00796472"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21792" behindDoc="0" locked="0" layoutInCell="0" allowOverlap="1" wp14:anchorId="5E0796B5" wp14:editId="642D9051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3632200</wp:posOffset>
                  </wp:positionV>
                  <wp:extent cx="1587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46" name="Rectangle 6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5472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02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2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0796B5" id="Rectangle 647" o:spid="_x0000_s1284" style="position:absolute;margin-left:427pt;margin-top:286pt;width:12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  <v:textbox inset="0,3pt,10pt,3pt">
                    <w:txbxContent>
                      <w:p w14:paraId="7205472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03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3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22816" behindDoc="0" locked="0" layoutInCell="0" allowOverlap="1" wp14:anchorId="43066937" wp14:editId="67FF2B22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3632200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745" name="Line 6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F069B63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23840" behindDoc="0" locked="0" layoutInCell="0" allowOverlap="1" wp14:anchorId="4326B47B" wp14:editId="3EE6B98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3835400</wp:posOffset>
                  </wp:positionV>
                  <wp:extent cx="6477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44" name="Rectangle 6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7CE7C7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24864" behindDoc="0" locked="0" layoutInCell="0" allowOverlap="1" wp14:anchorId="34698BDA" wp14:editId="5026E90F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3835400</wp:posOffset>
                  </wp:positionV>
                  <wp:extent cx="4445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43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45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3882A1A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25888" behindDoc="0" locked="0" layoutInCell="0" allowOverlap="1" wp14:anchorId="7FC7CD7F" wp14:editId="2F23744E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3835400</wp:posOffset>
                  </wp:positionV>
                  <wp:extent cx="285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42" name="Rectangle 6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1262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3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3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 xml:space="preserve">Poznámka: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FC7CD7F" id="Rectangle 651" o:spid="_x0000_s1285" style="position:absolute;margin-left:202pt;margin-top:302pt;width:225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  <v:textbox inset="0,3pt,10pt,3pt">
                    <w:txbxContent>
                      <w:p w14:paraId="1861262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3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35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br/>
                            <w:delText xml:space="preserve">Poznámka: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26912" behindDoc="0" locked="0" layoutInCell="0" allowOverlap="1" wp14:anchorId="7E318EDA" wp14:editId="4E423C14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3835400</wp:posOffset>
                  </wp:positionV>
                  <wp:extent cx="158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41" name="Rectangle 6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574B8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03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3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318EDA" id="Rectangle 652" o:spid="_x0000_s1286" style="position:absolute;margin-left:427pt;margin-top:302pt;width:125pt;height:24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  <v:textbox inset="0,3pt,10pt,3pt">
                    <w:txbxContent>
                      <w:p w14:paraId="165574B8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03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39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27936" behindDoc="0" locked="0" layoutInCell="0" allowOverlap="1" wp14:anchorId="5E07A0E8" wp14:editId="65B4D5B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3835400</wp:posOffset>
                  </wp:positionV>
                  <wp:extent cx="2032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40" name="Rectangle 6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3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5093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4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4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Skupina výdavku: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07A0E8" id="Rectangle 653" o:spid="_x0000_s1287" style="position:absolute;margin-left:42pt;margin-top:302pt;width:160pt;height:16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  <v:textbox inset="10pt,3pt,10pt,3pt">
                    <w:txbxContent>
                      <w:p w14:paraId="1DD5093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4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4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Skupina výdavku: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28960" behindDoc="0" locked="0" layoutInCell="0" allowOverlap="1" wp14:anchorId="6577F432" wp14:editId="45E001C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2552700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739" name="Line 6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71CF788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29984" behindDoc="0" locked="0" layoutInCell="0" allowOverlap="1" wp14:anchorId="3DB0DA14" wp14:editId="44AB003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4140200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738" name="Line 6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7A49F4A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31008" behindDoc="0" locked="0" layoutInCell="0" allowOverlap="1" wp14:anchorId="6F350F3B" wp14:editId="619639E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2273300</wp:posOffset>
                  </wp:positionV>
                  <wp:extent cx="6477000" cy="279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37" name="Rectangle 6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BDCC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4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4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7F7F82"/>
                                    <w:sz w:val="20"/>
                                    <w:szCs w:val="20"/>
                                  </w:rPr>
                                  <w:delText>Priame výdavky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1270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350F3B" id="Rectangle 656" o:spid="_x0000_s1288" style="position:absolute;margin-left:42pt;margin-top:179pt;width:510pt;height:22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  <v:textbox inset="10pt,1pt,0,8pt">
                    <w:txbxContent>
                      <w:p w14:paraId="13CBDCC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4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4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7F7F82"/>
                              <w:sz w:val="20"/>
                              <w:szCs w:val="20"/>
                            </w:rPr>
                            <w:delText>Priame výdavky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32032" behindDoc="0" locked="0" layoutInCell="0" allowOverlap="1" wp14:anchorId="5B391DBA" wp14:editId="3936403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4241800</wp:posOffset>
                  </wp:positionV>
                  <wp:extent cx="6477000" cy="2794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36" name="Rectangle 6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3D26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4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4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7F7F82"/>
                                    <w:sz w:val="20"/>
                                    <w:szCs w:val="20"/>
                                  </w:rPr>
                                  <w:delText>Nepriame výdavky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1270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B391DBA" id="Rectangle 657" o:spid="_x0000_s1289" style="position:absolute;margin-left:42pt;margin-top:334pt;width:510pt;height:22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  <v:textbox inset="10pt,1pt,0,8pt">
                    <w:txbxContent>
                      <w:p w14:paraId="5743D26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5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5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7F7F82"/>
                              <w:sz w:val="20"/>
                              <w:szCs w:val="20"/>
                            </w:rPr>
                            <w:delText>Nepriame výdavky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33056" behindDoc="0" locked="0" layoutInCell="0" allowOverlap="1" wp14:anchorId="714B2B90" wp14:editId="6BD3377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4521200</wp:posOffset>
                  </wp:positionV>
                  <wp:extent cx="6477000" cy="1384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35" name="Rectangle 6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36FB4BB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34080" behindDoc="0" locked="0" layoutInCell="0" allowOverlap="1" wp14:anchorId="210479C6" wp14:editId="43C05FC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4521200</wp:posOffset>
                  </wp:positionV>
                  <wp:extent cx="6477000" cy="1384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34" name="Rectangle 6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996099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35104" behindDoc="0" locked="0" layoutInCell="0" allowOverlap="1" wp14:anchorId="4627D7CC" wp14:editId="018E79E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4521200</wp:posOffset>
                  </wp:positionV>
                  <wp:extent cx="6477000" cy="3683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33" name="Rectangle 6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C07B4E0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36128" behindDoc="0" locked="0" layoutInCell="0" allowOverlap="1" wp14:anchorId="51E7C073" wp14:editId="42CEEFB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4521200</wp:posOffset>
                  </wp:positionV>
                  <wp:extent cx="1524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32" name="Rectangle 6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CBC2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5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5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Konkrétny cieľ: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E7C073" id="Rectangle 661" o:spid="_x0000_s1290" style="position:absolute;margin-left:42pt;margin-top:356pt;width:120pt;height:16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  <v:textbox inset="10pt,3pt,10pt,3pt">
                    <w:txbxContent>
                      <w:p w14:paraId="17FCBC2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5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5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Konkrétny cieľ: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37152" behindDoc="0" locked="0" layoutInCell="0" allowOverlap="1" wp14:anchorId="17CE3E88" wp14:editId="5E41AA17">
                  <wp:simplePos x="0" y="0"/>
                  <wp:positionH relativeFrom="page">
                    <wp:posOffset>2057400</wp:posOffset>
                  </wp:positionH>
                  <wp:positionV relativeFrom="page">
                    <wp:posOffset>4521200</wp:posOffset>
                  </wp:positionV>
                  <wp:extent cx="4953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31" name="Rectangle 6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63F7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5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7CE3E88" id="Rectangle 662" o:spid="_x0000_s1291" style="position:absolute;margin-left:162pt;margin-top:356pt;width:390pt;height:16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  <v:textbox inset="0,3pt,10pt,3pt">
                    <w:txbxContent>
                      <w:p w14:paraId="46963F7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5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38176" behindDoc="0" locked="0" layoutInCell="0" allowOverlap="1" wp14:anchorId="18272786" wp14:editId="3123FA2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4724400</wp:posOffset>
                  </wp:positionV>
                  <wp:extent cx="6477000" cy="1651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30" name="Rectangle 6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059C9B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39200" behindDoc="0" locked="0" layoutInCell="0" allowOverlap="1" wp14:anchorId="4C3F6B2D" wp14:editId="37FF771D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4724400</wp:posOffset>
                  </wp:positionV>
                  <wp:extent cx="1587500" cy="1651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29" name="Rectangle 6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17F5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05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5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Oprávnený výdavok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C3F6B2D" id="Rectangle 664" o:spid="_x0000_s1292" style="position:absolute;margin-left:427pt;margin-top:372pt;width:125pt;height:13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  <v:textbox inset="0,0,10pt,3pt">
                    <w:txbxContent>
                      <w:p w14:paraId="4A817F5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06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6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Oprávnený výdavok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40224" behindDoc="0" locked="0" layoutInCell="0" allowOverlap="1" wp14:anchorId="5E895E3D" wp14:editId="56F127AB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4521200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728" name="Line 6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8B4F43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41248" behindDoc="0" locked="0" layoutInCell="0" allowOverlap="1" wp14:anchorId="7C8BBF55" wp14:editId="1838158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4889500</wp:posOffset>
                  </wp:positionV>
                  <wp:extent cx="6477000" cy="508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27" name="Rectangle 6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F48512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42272" behindDoc="0" locked="0" layoutInCell="0" allowOverlap="1" wp14:anchorId="3A9E49B0" wp14:editId="657DAB85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4889500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26" name="Rectangle 6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E8E1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6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6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Podporné aktivity: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9E49B0" id="Rectangle 667" o:spid="_x0000_s1293" style="position:absolute;margin-left:42pt;margin-top:385pt;width:130pt;height:16pt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  <v:textbox inset="10pt,3pt,10pt,3pt">
                    <w:txbxContent>
                      <w:p w14:paraId="195E8E1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6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6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Podporné aktivity: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43296" behindDoc="0" locked="0" layoutInCell="0" allowOverlap="1" wp14:anchorId="2129EB34" wp14:editId="6030F438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4889500</wp:posOffset>
                  </wp:positionV>
                  <wp:extent cx="4826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25" name="Rectangle 6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FD41B4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44320" behindDoc="0" locked="0" layoutInCell="0" allowOverlap="1" wp14:anchorId="5115E960" wp14:editId="50A6EA55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4889500</wp:posOffset>
                  </wp:positionV>
                  <wp:extent cx="3111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24" name="Rectangle 6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11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0CBF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6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15E960" id="Rectangle 669" o:spid="_x0000_s1294" style="position:absolute;margin-left:182pt;margin-top:385pt;width:245pt;height:16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  <v:textbox inset="0,3pt,10pt,3pt">
                    <w:txbxContent>
                      <w:p w14:paraId="7680CBF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6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45344" behindDoc="0" locked="0" layoutInCell="0" allowOverlap="1" wp14:anchorId="2E788C48" wp14:editId="61AA71FB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4889500</wp:posOffset>
                  </wp:positionV>
                  <wp:extent cx="1587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23" name="Rectangle 6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D763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06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788C48" id="Rectangle 670" o:spid="_x0000_s1295" style="position:absolute;margin-left:427pt;margin-top:385pt;width:125pt;height:16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  <v:textbox inset="0,3pt,10pt,3pt">
                    <w:txbxContent>
                      <w:p w14:paraId="691D763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06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46368" behindDoc="0" locked="0" layoutInCell="0" allowOverlap="1" wp14:anchorId="62E3A37E" wp14:editId="5203F589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4889500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722" name="Line 6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511B465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47392" behindDoc="0" locked="0" layoutInCell="0" allowOverlap="1" wp14:anchorId="7CEF5DA9" wp14:editId="05E914E2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5092700</wp:posOffset>
                  </wp:positionV>
                  <wp:extent cx="6477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21" name="Rectangle 6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B65E9E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48416" behindDoc="0" locked="0" layoutInCell="0" allowOverlap="1" wp14:anchorId="59D2D893" wp14:editId="08CB5B45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5092700</wp:posOffset>
                  </wp:positionV>
                  <wp:extent cx="4445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20" name="Rectangle 6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45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92D7A7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50464" behindDoc="0" locked="0" layoutInCell="0" allowOverlap="1" wp14:anchorId="7C790DB3" wp14:editId="4B0F8F9A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5092700</wp:posOffset>
                  </wp:positionV>
                  <wp:extent cx="158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19" name="Rectangle 6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8CAB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07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7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C790DB3" id="Rectangle 674" o:spid="_x0000_s1296" style="position:absolute;margin-left:427pt;margin-top:401pt;width:125pt;height:24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  <v:textbox inset="0,3pt,10pt,3pt">
                    <w:txbxContent>
                      <w:p w14:paraId="7368CAB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07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73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51488" behindDoc="0" locked="0" layoutInCell="0" allowOverlap="1" wp14:anchorId="2F04DF4A" wp14:editId="68F6D34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5092700</wp:posOffset>
                  </wp:positionV>
                  <wp:extent cx="2032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18" name="Rectangle 6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3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843EE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7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7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Skupina výdavku: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F04DF4A" id="Rectangle 675" o:spid="_x0000_s1297" style="position:absolute;margin-left:42pt;margin-top:401pt;width:160pt;height:16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  <v:textbox inset="10pt,3pt,10pt,3pt">
                    <w:txbxContent>
                      <w:p w14:paraId="342843EE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7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7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Skupina výdavku: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52512" behindDoc="0" locked="0" layoutInCell="0" allowOverlap="1" wp14:anchorId="601429E0" wp14:editId="0097637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5397500</wp:posOffset>
                  </wp:positionV>
                  <wp:extent cx="6477000" cy="508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16" name="Rectangle 6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CA089C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53536" behindDoc="0" locked="0" layoutInCell="0" allowOverlap="1" wp14:anchorId="4ACFDE6A" wp14:editId="239470F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5397500</wp:posOffset>
                  </wp:positionV>
                  <wp:extent cx="1651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15" name="Rectangle 6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CB917F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7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7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Podporné aktivity: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ACFDE6A" id="Rectangle 677" o:spid="_x0000_s1298" style="position:absolute;margin-left:42pt;margin-top:425pt;width:130pt;height:16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  <v:textbox inset="10pt,3pt,10pt,3pt">
                    <w:txbxContent>
                      <w:p w14:paraId="58CB917F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8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8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Podporné aktivity: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54560" behindDoc="0" locked="0" layoutInCell="0" allowOverlap="1" wp14:anchorId="10BE5441" wp14:editId="70B2EEA4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5397500</wp:posOffset>
                  </wp:positionV>
                  <wp:extent cx="4826000" cy="2032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14" name="Rectangle 6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26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4E401E7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55584" behindDoc="0" locked="0" layoutInCell="0" allowOverlap="1" wp14:anchorId="1B7A1027" wp14:editId="34CA6456">
                  <wp:simplePos x="0" y="0"/>
                  <wp:positionH relativeFrom="page">
                    <wp:posOffset>2311400</wp:posOffset>
                  </wp:positionH>
                  <wp:positionV relativeFrom="page">
                    <wp:posOffset>5397500</wp:posOffset>
                  </wp:positionV>
                  <wp:extent cx="3111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13" name="Rectangle 6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11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A115B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8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8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 -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7A1027" id="Rectangle 679" o:spid="_x0000_s1299" style="position:absolute;margin-left:182pt;margin-top:425pt;width:245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  <v:textbox inset="0,3pt,10pt,3pt">
                    <w:txbxContent>
                      <w:p w14:paraId="65FA115B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8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85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 -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56608" behindDoc="0" locked="0" layoutInCell="0" allowOverlap="1" wp14:anchorId="53780B9C" wp14:editId="3F624DBE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5397500</wp:posOffset>
                  </wp:positionV>
                  <wp:extent cx="15875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12" name="Rectangle 6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F7AD4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08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87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80B9C" id="Rectangle 680" o:spid="_x0000_s1300" style="position:absolute;margin-left:427pt;margin-top:425pt;width:12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  <v:textbox inset="0,3pt,10pt,3pt">
                    <w:txbxContent>
                      <w:p w14:paraId="43F7AD4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08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89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57632" behindDoc="0" locked="0" layoutInCell="0" allowOverlap="1" wp14:anchorId="394D4558" wp14:editId="646A1A35">
                  <wp:simplePos x="0" y="0"/>
                  <wp:positionH relativeFrom="page">
                    <wp:posOffset>2184400</wp:posOffset>
                  </wp:positionH>
                  <wp:positionV relativeFrom="page">
                    <wp:posOffset>5397500</wp:posOffset>
                  </wp:positionV>
                  <wp:extent cx="4826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509" y="-2147483648"/>
                      <wp:lineTo x="509" y="-2147483648"/>
                      <wp:lineTo x="0" y="-2147483648"/>
                    </wp:wrapPolygon>
                  </wp:wrapThrough>
                  <wp:docPr id="711" name="Line 6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826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1827BC5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  <v:stroke dashstyle="3 1"/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58656" behindDoc="0" locked="0" layoutInCell="0" allowOverlap="1" wp14:anchorId="557C49E8" wp14:editId="1C2C1D4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5600700</wp:posOffset>
                  </wp:positionV>
                  <wp:extent cx="6477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10" name="Rectangle 6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F495324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59680" behindDoc="0" locked="0" layoutInCell="0" allowOverlap="1" wp14:anchorId="636BF805" wp14:editId="4016BFBE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5600700</wp:posOffset>
                  </wp:positionV>
                  <wp:extent cx="4445000" cy="3048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709" name="Rectangle 6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45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716CF86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60704" behindDoc="0" locked="0" layoutInCell="0" allowOverlap="1" wp14:anchorId="43C6B364" wp14:editId="38DCD53A">
                  <wp:simplePos x="0" y="0"/>
                  <wp:positionH relativeFrom="page">
                    <wp:posOffset>2565400</wp:posOffset>
                  </wp:positionH>
                  <wp:positionV relativeFrom="page">
                    <wp:posOffset>5600700</wp:posOffset>
                  </wp:positionV>
                  <wp:extent cx="285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08" name="Rectangle 6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A20CD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9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91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  <w:delText xml:space="preserve">Poznámka: 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3C6B364" id="Rectangle 684" o:spid="_x0000_s1301" style="position:absolute;margin-left:202pt;margin-top:441pt;width:225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  <v:textbox inset="0,3pt,10pt,3pt">
                    <w:txbxContent>
                      <w:p w14:paraId="0FDA20CD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09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93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br/>
                            <w:delText xml:space="preserve">Poznámka: 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61728" behindDoc="0" locked="0" layoutInCell="0" allowOverlap="1" wp14:anchorId="0AECDA01" wp14:editId="3B741A3A">
                  <wp:simplePos x="0" y="0"/>
                  <wp:positionH relativeFrom="page">
                    <wp:posOffset>5422900</wp:posOffset>
                  </wp:positionH>
                  <wp:positionV relativeFrom="page">
                    <wp:posOffset>5600700</wp:posOffset>
                  </wp:positionV>
                  <wp:extent cx="1587500" cy="3048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07" name="Rectangle 6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6CC1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09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95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AECDA01" id="Rectangle 685" o:spid="_x0000_s1302" style="position:absolute;margin-left:427pt;margin-top:441pt;width:125pt;height:24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  <v:textbox inset="0,3pt,10pt,3pt">
                    <w:txbxContent>
                      <w:p w14:paraId="4906CC1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09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097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62752" behindDoc="0" locked="0" layoutInCell="0" allowOverlap="1" wp14:anchorId="701EEFF2" wp14:editId="6DE7FEB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5600700</wp:posOffset>
                  </wp:positionV>
                  <wp:extent cx="2032000" cy="2032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706" name="Rectangle 6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32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E156AA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09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09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Skupina výdavku: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127000" tIns="38100" rIns="127000" bIns="381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1EEFF2" id="Rectangle 686" o:spid="_x0000_s1303" style="position:absolute;margin-left:42pt;margin-top:441pt;width:160pt;height:16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  <v:textbox inset="10pt,3pt,10pt,3pt">
                    <w:txbxContent>
                      <w:p w14:paraId="56E156AA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0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0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Skupina výdavku: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63776" behindDoc="0" locked="0" layoutInCell="0" allowOverlap="1" wp14:anchorId="782295CD" wp14:editId="61D9E10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4521200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705" name="Line 6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7EC53B5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64800" behindDoc="0" locked="0" layoutInCell="0" allowOverlap="1" wp14:anchorId="7E9A46EB" wp14:editId="7F9F97D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5905500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704" name="Line 6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1E58821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65824" behindDoc="0" locked="0" layoutInCell="0" allowOverlap="1" wp14:anchorId="2891C1BE" wp14:editId="7AC2625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876300</wp:posOffset>
                  </wp:positionV>
                  <wp:extent cx="6477000" cy="3937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31" name="Rectangle 6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0F845F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66848" behindDoc="0" locked="0" layoutInCell="0" allowOverlap="1" wp14:anchorId="0E44DA3D" wp14:editId="0275163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6197600</wp:posOffset>
                  </wp:positionV>
                  <wp:extent cx="6477000" cy="3429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0" name="Rectangle 6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C8735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0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0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28"/>
                                    <w:szCs w:val="28"/>
                                  </w:rPr>
                                  <w:delText>8.3  Zazmluvnená výška NFP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0" rIns="0" bIns="1016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44DA3D" id="Rectangle 690" o:spid="_x0000_s1304" style="position:absolute;margin-left:42pt;margin-top:488pt;width:510pt;height:27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  <v:textbox inset="0,0,0,8pt">
                    <w:txbxContent>
                      <w:p w14:paraId="663C8735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0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0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28"/>
                              <w:szCs w:val="28"/>
                            </w:rPr>
                            <w:delText>8.3  Zazmluvnená výška NFP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67872" behindDoc="0" locked="0" layoutInCell="0" allowOverlap="1" wp14:anchorId="60E26E29" wp14:editId="69A8F27C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6540500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29" name="Rectangle 6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A57212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68896" behindDoc="0" locked="0" layoutInCell="0" allowOverlap="1" wp14:anchorId="116B7CDB" wp14:editId="63A1900F">
                  <wp:simplePos x="0" y="0"/>
                  <wp:positionH relativeFrom="page">
                    <wp:posOffset>5359400</wp:posOffset>
                  </wp:positionH>
                  <wp:positionV relativeFrom="page">
                    <wp:posOffset>6540500</wp:posOffset>
                  </wp:positionV>
                  <wp:extent cx="1651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8" name="Rectangle 6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8D37F" w14:textId="77777777" w:rsidR="00A5381B" w:rsidRDefault="00796472" w:rsidP="00A5381B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0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0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2E268B0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0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63500" tIns="6350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6B7CDB" id="Rectangle 692" o:spid="_x0000_s1305" style="position:absolute;margin-left:422pt;margin-top:515pt;width:130pt;height:20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  <v:textbox inset="5pt,5pt,5pt,5pt">
                    <w:txbxContent>
                      <w:p w14:paraId="3A88D37F" w14:textId="77777777" w:rsidR="00A5381B" w:rsidRDefault="00796472" w:rsidP="00A5381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09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10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  <w:p w14:paraId="2E268B0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11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69920" behindDoc="0" locked="0" layoutInCell="0" allowOverlap="1" wp14:anchorId="4820799F" wp14:editId="20E6B15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6540500</wp:posOffset>
                  </wp:positionV>
                  <wp:extent cx="3175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7" name="Rectangle 6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9D63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1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1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Celková výška oprávnených výdavkov: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820799F" id="Rectangle 693" o:spid="_x0000_s1306" style="position:absolute;margin-left:42pt;margin-top:515pt;width:250pt;height:20pt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  <v:textbox inset="0,5pt,0,5pt">
                    <w:txbxContent>
                      <w:p w14:paraId="3B29D63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1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1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Celková výška oprávnených výdavkov: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70944" behindDoc="0" locked="0" layoutInCell="0" allowOverlap="1" wp14:anchorId="4D2F0624" wp14:editId="200B6640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6540500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26" name="Line 6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B562153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71968" behindDoc="0" locked="0" layoutInCell="0" allowOverlap="1" wp14:anchorId="705E708D" wp14:editId="7210C01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6794500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25" name="Line 6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3F00D2C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72992" behindDoc="0" locked="0" layoutInCell="0" allowOverlap="1" wp14:anchorId="07A71226" wp14:editId="2F6FE7CA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6794500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24" name="Rectangle 6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ABDC1AC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74016" behindDoc="0" locked="0" layoutInCell="0" allowOverlap="1" wp14:anchorId="731BFBC2" wp14:editId="13963758">
                  <wp:simplePos x="0" y="0"/>
                  <wp:positionH relativeFrom="page">
                    <wp:posOffset>5359400</wp:posOffset>
                  </wp:positionH>
                  <wp:positionV relativeFrom="page">
                    <wp:posOffset>6794500</wp:posOffset>
                  </wp:positionV>
                  <wp:extent cx="1651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3" name="Rectangle 6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D6FC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1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63500" tIns="6350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31BFBC2" id="Rectangle 697" o:spid="_x0000_s1307" style="position:absolute;margin-left:422pt;margin-top:535pt;width:130pt;height:20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  <v:textbox inset="5pt,5pt,5pt,5pt">
                    <w:txbxContent>
                      <w:p w14:paraId="0E1D6FC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17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75040" behindDoc="0" locked="0" layoutInCell="0" allowOverlap="1" wp14:anchorId="04D5D3CF" wp14:editId="1A2B5F7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6794500</wp:posOffset>
                  </wp:positionV>
                  <wp:extent cx="3175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22" name="Rectangle 6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3CCD4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1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19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Celková výška oprávnených výdavkov pre projekty generujúce príjem: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D5D3CF" id="Rectangle 698" o:spid="_x0000_s1308" style="position:absolute;margin-left:42pt;margin-top:535pt;width:250pt;height:20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  <v:textbox inset="0,5pt,0,5pt">
                    <w:txbxContent>
                      <w:p w14:paraId="59F3CCD4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2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21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Celková výška oprávnených výdavkov pre projekty generujúce príjem: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76064" behindDoc="0" locked="0" layoutInCell="0" allowOverlap="1" wp14:anchorId="0CF9A1E9" wp14:editId="5FC52708">
                  <wp:simplePos x="0" y="0"/>
                  <wp:positionH relativeFrom="page">
                    <wp:posOffset>533400</wp:posOffset>
                  </wp:positionH>
                  <wp:positionV relativeFrom="page">
                    <wp:posOffset>6794500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21" name="Line 6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3D5F4EA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77088" behindDoc="0" locked="0" layoutInCell="0" allowOverlap="1" wp14:anchorId="2977515F" wp14:editId="61797FD4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7048500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20" name="Line 7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334D781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78112" behindDoc="0" locked="0" layoutInCell="0" allowOverlap="1" wp14:anchorId="0D29CB73" wp14:editId="176EAFA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7048500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9" name="Rectangle 7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16EAB1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79136" behindDoc="0" locked="0" layoutInCell="0" allowOverlap="1" wp14:anchorId="0C5662D5" wp14:editId="691A36D4">
                  <wp:simplePos x="0" y="0"/>
                  <wp:positionH relativeFrom="page">
                    <wp:posOffset>5359400</wp:posOffset>
                  </wp:positionH>
                  <wp:positionV relativeFrom="page">
                    <wp:posOffset>7048500</wp:posOffset>
                  </wp:positionV>
                  <wp:extent cx="1651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8" name="Rectangle 7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901631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2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63500" tIns="6350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C5662D5" id="Rectangle 702" o:spid="_x0000_s1309" style="position:absolute;margin-left:422pt;margin-top:555pt;width:130pt;height:20pt;z-index:25237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  <v:textbox inset="5pt,5pt,5pt,5pt">
                    <w:txbxContent>
                      <w:p w14:paraId="6E901631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23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80160" behindDoc="0" locked="0" layoutInCell="0" allowOverlap="1" wp14:anchorId="2DB65EB9" wp14:editId="485CB4C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7048500</wp:posOffset>
                  </wp:positionV>
                  <wp:extent cx="3175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17" name="Rectangle 7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6EA5C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2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25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Percento spolufinancovania zo zdrojov EÚ a ŠR: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B65EB9" id="Rectangle 703" o:spid="_x0000_s1310" style="position:absolute;margin-left:42pt;margin-top:555pt;width:250pt;height:20pt;z-index:25238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  <v:textbox inset="0,5pt,0,5pt">
                    <w:txbxContent>
                      <w:p w14:paraId="0B56EA5C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2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27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Percento spolufinancovania zo zdrojov EÚ a ŠR: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81184" behindDoc="0" locked="0" layoutInCell="0" allowOverlap="1" wp14:anchorId="278FFA68" wp14:editId="59861F8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7048500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6" name="Line 7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2915A3F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82208" behindDoc="0" locked="0" layoutInCell="0" allowOverlap="1" wp14:anchorId="09745D48" wp14:editId="502B4176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7302500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3" name="Line 7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DDED55C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83232" behindDoc="0" locked="0" layoutInCell="0" allowOverlap="1" wp14:anchorId="267B2F73" wp14:editId="5ED8119D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7302500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4" name="Rectangle 7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02118E4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84256" behindDoc="0" locked="0" layoutInCell="0" allowOverlap="1" wp14:anchorId="22288EC7" wp14:editId="08FA1A80">
                  <wp:simplePos x="0" y="0"/>
                  <wp:positionH relativeFrom="page">
                    <wp:posOffset>5359400</wp:posOffset>
                  </wp:positionH>
                  <wp:positionV relativeFrom="page">
                    <wp:posOffset>7302500</wp:posOffset>
                  </wp:positionV>
                  <wp:extent cx="1651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5" name="Rectangle 7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7A8999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2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2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6350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2288EC7" id="Rectangle 707" o:spid="_x0000_s1311" style="position:absolute;margin-left:422pt;margin-top:57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ZX1sgIAALs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" o:allowincell="f" filled="f" stroked="f">
                  <v:textbox inset="5pt,5pt,5pt,5pt">
                    <w:txbxContent>
                      <w:p w14:paraId="0D7A8999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3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31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85280" behindDoc="0" locked="0" layoutInCell="0" allowOverlap="1" wp14:anchorId="7DD7486F" wp14:editId="4702C369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7302500</wp:posOffset>
                  </wp:positionV>
                  <wp:extent cx="3175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6" name="Rectangle 7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1911A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3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33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Maximálna výška nenávratného finančného príspevku: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D7486F" id="Rectangle 708" o:spid="_x0000_s1312" style="position:absolute;margin-left:42pt;margin-top:57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odvswIAALM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" o:allowincell="f" filled="f" stroked="f">
                  <v:textbox inset="0,5pt,0,5pt">
                    <w:txbxContent>
                      <w:p w14:paraId="02B1911A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3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3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Maximálna výška nenávratného finančného príspevku: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86304" behindDoc="0" locked="0" layoutInCell="0" allowOverlap="1" wp14:anchorId="500F5B00" wp14:editId="7822F041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7302500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7" name="Line 7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1732E40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87328" behindDoc="0" locked="0" layoutInCell="0" allowOverlap="1" wp14:anchorId="6F67E4F9" wp14:editId="7FC80BE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7556500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10" name="Line 7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7E175E8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88352" behindDoc="0" locked="0" layoutInCell="0" allowOverlap="1" wp14:anchorId="387EA3D2" wp14:editId="6D5F7A97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7556500</wp:posOffset>
                  </wp:positionV>
                  <wp:extent cx="64770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9" name="Rectangle 7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4324BE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89376" behindDoc="0" locked="0" layoutInCell="0" allowOverlap="1" wp14:anchorId="02EEE1C1" wp14:editId="215755FF">
                  <wp:simplePos x="0" y="0"/>
                  <wp:positionH relativeFrom="page">
                    <wp:posOffset>5359400</wp:posOffset>
                  </wp:positionH>
                  <wp:positionV relativeFrom="page">
                    <wp:posOffset>7556500</wp:posOffset>
                  </wp:positionV>
                  <wp:extent cx="1651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8" name="Rectangle 7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C965B6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36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37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63500" tIns="63500" rIns="6350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EEE1C1" id="Rectangle 712" o:spid="_x0000_s1313" style="position:absolute;margin-left:422pt;margin-top:59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  <v:textbox inset="5pt,5pt,5pt,5pt">
                    <w:txbxContent>
                      <w:p w14:paraId="4AC965B6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38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39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90400" behindDoc="0" locked="0" layoutInCell="0" allowOverlap="1" wp14:anchorId="2E8AE9E9" wp14:editId="223C6B0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7556500</wp:posOffset>
                  </wp:positionV>
                  <wp:extent cx="3175000" cy="254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2" name="Rectangle 7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4993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40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41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delText>Výška spolufinancovania z vlastných zdrojov prijímateľa: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63500" rIns="0" bIns="6350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8AE9E9" id="Rectangle 713" o:spid="_x0000_s1314" style="position:absolute;margin-left:42pt;margin-top:59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CytQ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" o:allowincell="f" filled="f" stroked="f">
                  <v:textbox inset="0,5pt,0,5pt">
                    <w:txbxContent>
                      <w:p w14:paraId="3004993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42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43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delText>Výška spolufinancovania z vlastných zdrojov prijímateľa: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91424" behindDoc="0" locked="0" layoutInCell="0" allowOverlap="1" wp14:anchorId="02E3E902" wp14:editId="7C6E9AE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7556500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33" name="Line 7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111CD19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92448" behindDoc="0" locked="0" layoutInCell="0" allowOverlap="1" wp14:anchorId="3A3ABF48" wp14:editId="7AC912AE">
                  <wp:simplePos x="0" y="0"/>
                  <wp:positionH relativeFrom="page">
                    <wp:posOffset>533400</wp:posOffset>
                  </wp:positionH>
                  <wp:positionV relativeFrom="page">
                    <wp:posOffset>7810500</wp:posOffset>
                  </wp:positionV>
                  <wp:extent cx="6477000" cy="0"/>
                  <wp:effectExtent l="0" t="0" r="0" b="0"/>
                  <wp:wrapThrough wrapText="bothSides">
                    <wp:wrapPolygon edited="0">
                      <wp:start x="0" y="-2147483648"/>
                      <wp:lineTo x="0" y="-2147483648"/>
                      <wp:lineTo x="682" y="-2147483648"/>
                      <wp:lineTo x="682" y="-2147483648"/>
                      <wp:lineTo x="0" y="-2147483648"/>
                    </wp:wrapPolygon>
                  </wp:wrapThrough>
                  <wp:docPr id="34" name="Line 7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8A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85CDD61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  <w10:wrap type="through" anchorx="page" anchory="page"/>
                </v:lin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93472" behindDoc="0" locked="0" layoutInCell="0" allowOverlap="1" wp14:anchorId="0EDEA223" wp14:editId="0DFED52F">
                  <wp:simplePos x="0" y="0"/>
                  <wp:positionH relativeFrom="page">
                    <wp:posOffset>533400</wp:posOffset>
                  </wp:positionH>
                  <wp:positionV relativeFrom="page">
                    <wp:posOffset>9906000</wp:posOffset>
                  </wp:positionV>
                  <wp:extent cx="1587500" cy="254000"/>
                  <wp:effectExtent l="0" t="0" r="0" b="0"/>
                  <wp:wrapThrough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35" name="Rectangle 7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73C916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2394496" behindDoc="0" locked="0" layoutInCell="0" allowOverlap="1" wp14:anchorId="044535F5" wp14:editId="6E33AF39">
              <wp:simplePos x="0" y="0"/>
              <wp:positionH relativeFrom="page">
                <wp:posOffset>533400</wp:posOffset>
              </wp:positionH>
              <wp:positionV relativeFrom="page">
                <wp:posOffset>9906000</wp:posOffset>
              </wp:positionV>
              <wp:extent cx="114300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240" y="19440"/>
                  <wp:lineTo x="21240" y="0"/>
                  <wp:lineTo x="0" y="0"/>
                </wp:wrapPolygon>
              </wp:wrapThrough>
              <wp:docPr id="717" name="Obrázok 7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17"/>
                      <pic:cNvPicPr>
                        <a:picLocks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95520" behindDoc="0" locked="0" layoutInCell="0" allowOverlap="1" wp14:anchorId="4FD618E3" wp14:editId="6385ADFB">
                  <wp:simplePos x="0" y="0"/>
                  <wp:positionH relativeFrom="page">
                    <wp:posOffset>6769100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6" name="Rectangle 7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97793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44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45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 xml:space="preserve"> z 6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FD618E3" id="Rectangle 718" o:spid="_x0000_s1315" style="position:absolute;margin-left:533pt;margin-top:780pt;width:20pt;height:1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sAxsgIAAK8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Mr6wDGyAgAArwUAAA4A&#10;AAAAAAAAAAAAAAAALgIAAGRycy9lMm9Eb2MueG1sUEsBAi0AFAAGAAgAAAAhAHqDadLdAAAADwEA&#10;AA8AAAAAAAAAAAAAAAAADAUAAGRycy9kb3ducmV2LnhtbFBLBQYAAAAABAAEAPMAAAAWBgAAAAA=&#10;" o:allowincell="f" filled="f" stroked="f">
                  <v:textbox inset="0,1pt,0,0">
                    <w:txbxContent>
                      <w:p w14:paraId="32B97793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46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47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 xml:space="preserve"> z 6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96544" behindDoc="0" locked="0" layoutInCell="0" allowOverlap="1" wp14:anchorId="1A705725" wp14:editId="62CBDB90">
                  <wp:simplePos x="0" y="0"/>
                  <wp:positionH relativeFrom="page">
                    <wp:posOffset>6515100</wp:posOffset>
                  </wp:positionH>
                  <wp:positionV relativeFrom="page">
                    <wp:posOffset>9906000</wp:posOffset>
                  </wp:positionV>
                  <wp:extent cx="2540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7" name="Rectangle 7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14832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del w:id="1148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49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6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A705725" id="Rectangle 719" o:spid="_x0000_s1316" style="position:absolute;margin-left:513pt;margin-top:780pt;width:20pt;height:10pt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kxy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" o:allowincell="f" filled="f" stroked="f">
                  <v:textbox inset="0,1pt,0,0">
                    <w:txbxContent>
                      <w:p w14:paraId="2DA14832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right"/>
                          <w:rPr>
                            <w:del w:id="1150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51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6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2397568" behindDoc="0" locked="0" layoutInCell="0" allowOverlap="1" wp14:anchorId="41B31B33" wp14:editId="0F273EFC">
                  <wp:simplePos x="0" y="0"/>
                  <wp:positionH relativeFrom="page">
                    <wp:posOffset>2120900</wp:posOffset>
                  </wp:positionH>
                  <wp:positionV relativeFrom="page">
                    <wp:posOffset>9906000</wp:posOffset>
                  </wp:positionV>
                  <wp:extent cx="2603500" cy="127000"/>
                  <wp:effectExtent l="0" t="0" r="0" b="0"/>
                  <wp:wrapThrough wrapText="bothSides">
                    <wp:wrapPolygon edited="0">
                      <wp:start x="0" y="0"/>
                      <wp:lineTo x="0" y="0"/>
                      <wp:lineTo x="0" y="0"/>
                    </wp:wrapPolygon>
                  </wp:wrapThrough>
                  <wp:docPr id="38" name="Rectangle 7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035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3938D0" w14:textId="77777777" w:rsidR="00796472" w:rsidRDefault="0079647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del w:id="1152" w:author="Autor"/>
                                  <w:rFonts w:ascii="Roboto" w:hAnsi="Roboto"/>
                                  <w:sz w:val="24"/>
                                  <w:szCs w:val="24"/>
                                </w:rPr>
                              </w:pPr>
                              <w:del w:id="1153" w:author="Autor">
                                <w:r>
                                  <w:rPr>
                                    <w:rFonts w:ascii="Roboto" w:hAnsi="Roboto" w:cs="Roboto"/>
                                    <w:color w:val="000000"/>
                                    <w:sz w:val="14"/>
                                    <w:szCs w:val="14"/>
                                  </w:rPr>
                                  <w:delText>Predmet podpory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0" tIns="1270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B31B33" id="Rectangle 720" o:spid="_x0000_s1317" style="position:absolute;margin-left:167pt;margin-top:780pt;width:205pt;height:10pt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DzEL/tsQIAALAFAAAO&#10;AAAAAAAAAAAAAAAAAC4CAABkcnMvZTJvRG9jLnhtbFBLAQItABQABgAIAAAAIQCxkzPm3wAAAA0B&#10;AAAPAAAAAAAAAAAAAAAAAAsFAABkcnMvZG93bnJldi54bWxQSwUGAAAAAAQABADzAAAAFwYAAAAA&#10;" o:allowincell="f" filled="f" stroked="f">
                  <v:textbox inset="0,1pt,0,0">
                    <w:txbxContent>
                      <w:p w14:paraId="143938D0" w14:textId="77777777" w:rsidR="00796472" w:rsidRDefault="007964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del w:id="1154" w:author="Autor"/>
                            <w:rFonts w:ascii="Roboto" w:hAnsi="Roboto"/>
                            <w:sz w:val="24"/>
                            <w:szCs w:val="24"/>
                          </w:rPr>
                        </w:pPr>
                        <w:del w:id="1155" w:author="Autor">
                          <w:r>
                            <w:rPr>
                              <w:rFonts w:ascii="Roboto" w:hAnsi="Roboto" w:cs="Roboto"/>
                              <w:color w:val="000000"/>
                              <w:sz w:val="14"/>
                              <w:szCs w:val="14"/>
                            </w:rPr>
                            <w:delText>Predmet podpory</w:delText>
                          </w:r>
                        </w:del>
                      </w:p>
                    </w:txbxContent>
                  </v:textbox>
                  <w10:wrap type="through" anchorx="page" anchory="page"/>
                </v:rect>
              </w:pict>
            </mc:Fallback>
          </mc:AlternateContent>
        </w:r>
      </w:del>
    </w:p>
    <w:p w14:paraId="18FE4BA2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56" w:author="Autor"/>
          <w:rFonts w:ascii="Roboto" w:hAnsi="Roboto" w:cs="Roboto"/>
          <w:b/>
          <w:bCs/>
          <w:color w:val="000000"/>
          <w:sz w:val="20"/>
          <w:szCs w:val="20"/>
        </w:rPr>
      </w:pPr>
      <w:ins w:id="1157" w:author="Autor">
        <w:r>
          <w:rPr>
            <w:noProof/>
          </w:rPr>
          <w:lastRenderedPageBreak/>
          <mc:AlternateContent>
            <mc:Choice Requires="wps">
              <w:drawing>
                <wp:anchor distT="0" distB="0" distL="114300" distR="114300" simplePos="0" relativeHeight="251659264" behindDoc="1" locked="0" layoutInCell="0" allowOverlap="1" wp14:anchorId="14CB96EE" wp14:editId="6169E9B9">
                  <wp:simplePos x="0" y="0"/>
                  <wp:positionH relativeFrom="page">
                    <wp:align>left</wp:align>
                  </wp:positionH>
                  <wp:positionV relativeFrom="page">
                    <wp:posOffset>1223645</wp:posOffset>
                  </wp:positionV>
                  <wp:extent cx="7556500" cy="3175000"/>
                  <wp:effectExtent l="0" t="0" r="6350" b="6350"/>
                  <wp:wrapNone/>
                  <wp:docPr id="1224" name="Rectangl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56500" cy="3175000"/>
                          </a:xfrm>
                          <a:prstGeom prst="rect">
                            <a:avLst/>
                          </a:prstGeom>
                          <a:solidFill>
                            <a:srgbClr val="E7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9FCDF2" id="Rectangle 9" o:spid="_x0000_s1026" style="position:absolute;margin-left:0;margin-top:96.35pt;width:595pt;height:250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BAzVbTd&#10;AAAACQEAAA8AAAAAAAAAAAAAAAAA2QQAAGRycy9kb3ducmV2LnhtbFBLBQYAAAAABAAEAPMAAADj&#10;BQAAAAA=&#10;" o:allowincell="f" fillcolor="#e7e7e8" stroked="f" strokeweight="0">
                  <w10:wrap anchorx="page" anchory="page"/>
                </v:rect>
              </w:pict>
            </mc:Fallback>
          </mc:AlternateContent>
        </w:r>
      </w:ins>
    </w:p>
    <w:p w14:paraId="6EA84DA1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58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49B71A24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59" w:author="Autor"/>
          <w:rFonts w:ascii="Roboto" w:hAnsi="Roboto" w:cs="Roboto"/>
          <w:b/>
          <w:bCs/>
          <w:color w:val="000000"/>
          <w:sz w:val="20"/>
          <w:szCs w:val="20"/>
        </w:rPr>
      </w:pPr>
      <w:ins w:id="1160" w:author="Autor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6BBAC98" wp14:editId="78D93987">
                  <wp:simplePos x="0" y="0"/>
                  <wp:positionH relativeFrom="margin">
                    <wp:align>left</wp:align>
                  </wp:positionH>
                  <wp:positionV relativeFrom="page">
                    <wp:posOffset>1362075</wp:posOffset>
                  </wp:positionV>
                  <wp:extent cx="6191250" cy="876300"/>
                  <wp:effectExtent l="0" t="0" r="0" b="0"/>
                  <wp:wrapThrough wrapText="bothSides">
                    <wp:wrapPolygon edited="0">
                      <wp:start x="0" y="6574"/>
                      <wp:lineTo x="0" y="21130"/>
                      <wp:lineTo x="17280" y="21130"/>
                      <wp:lineTo x="17280" y="6574"/>
                      <wp:lineTo x="0" y="6574"/>
                    </wp:wrapPolygon>
                  </wp:wrapThrough>
                  <wp:docPr id="1223" name="Rectangl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912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56A19" w14:textId="77777777" w:rsidR="00793C51" w:rsidRDefault="00793C51" w:rsidP="00793C5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ins w:id="1161" w:author="Autor"/>
                                  <w:rFonts w:ascii="Roboto" w:hAnsi="Roboto" w:cs="Roboto"/>
                                  <w:b/>
                                  <w:bCs/>
                                  <w:color w:val="0064A3"/>
                                  <w:sz w:val="60"/>
                                  <w:szCs w:val="60"/>
                                </w:rPr>
                              </w:pPr>
                              <w:ins w:id="1162" w:author="Autor">
                                <w:r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  <w:sz w:val="60"/>
                                    <w:szCs w:val="60"/>
                                  </w:rPr>
                                  <w:t>PREDMET PODPORY NFP</w:t>
                                </w:r>
                              </w:ins>
                            </w:p>
                            <w:p w14:paraId="40A40C9C" w14:textId="77777777" w:rsidR="00793C51" w:rsidRPr="004C0AF4" w:rsidRDefault="00793C51" w:rsidP="00793C5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ins w:id="1163" w:author="Autor"/>
                                  <w:rFonts w:ascii="Roboto" w:hAnsi="Roboto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17500" rIns="127000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6BBAC98" id="_x0000_s1318" style="position:absolute;margin-left:0;margin-top:107.25pt;width:487.5pt;height:6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" o:allowincell="f" filled="f" stroked="f">
                  <v:textbox inset="0,25pt,100pt,0">
                    <w:txbxContent>
                      <w:p w14:paraId="0F656A19" w14:textId="77777777" w:rsidR="00793C51" w:rsidRDefault="00793C51" w:rsidP="00793C5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ins w:id="1164" w:author="Autor"/>
                            <w:rFonts w:ascii="Roboto" w:hAnsi="Roboto" w:cs="Roboto"/>
                            <w:b/>
                            <w:bCs/>
                            <w:color w:val="0064A3"/>
                            <w:sz w:val="60"/>
                            <w:szCs w:val="60"/>
                          </w:rPr>
                        </w:pPr>
                        <w:ins w:id="1165" w:author="Autor">
                          <w:r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  <w:sz w:val="60"/>
                              <w:szCs w:val="60"/>
                            </w:rPr>
                            <w:t>PREDMET PODPORY NFP</w:t>
                          </w:r>
                        </w:ins>
                      </w:p>
                      <w:p w14:paraId="40A40C9C" w14:textId="77777777" w:rsidR="00793C51" w:rsidRPr="004C0AF4" w:rsidRDefault="00793C51" w:rsidP="00793C5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ins w:id="1166" w:author="Autor"/>
                            <w:rFonts w:ascii="Roboto" w:hAnsi="Roboto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type="through" anchorx="margin" anchory="page"/>
                </v:rect>
              </w:pict>
            </mc:Fallback>
          </mc:AlternateContent>
        </w:r>
      </w:ins>
    </w:p>
    <w:p w14:paraId="1072AC46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67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1A47C110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68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4DC64F2A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69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4BD7DB9E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70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331122AD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71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336C1E5D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72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55D5B59E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73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02A55474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74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1BA5A8C1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75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3D47B9F3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76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03B574D9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77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63506CF1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78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1F7037AA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79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2F142DA1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80" w:author="Autor"/>
          <w:rFonts w:ascii="Roboto" w:hAnsi="Roboto" w:cs="Roboto"/>
          <w:b/>
          <w:bCs/>
          <w:color w:val="000000"/>
          <w:sz w:val="20"/>
          <w:szCs w:val="20"/>
        </w:rPr>
      </w:pPr>
    </w:p>
    <w:p w14:paraId="34274E29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ins w:id="1181" w:author="Autor"/>
          <w:rFonts w:ascii="Roboto" w:hAnsi="Roboto"/>
          <w:sz w:val="24"/>
          <w:szCs w:val="24"/>
        </w:rPr>
      </w:pPr>
      <w:ins w:id="1182" w:author="Autor">
        <w:r>
          <w:rPr>
            <w:rFonts w:ascii="Roboto" w:hAnsi="Roboto" w:cs="Roboto"/>
            <w:b/>
            <w:bCs/>
            <w:color w:val="000000"/>
            <w:sz w:val="20"/>
            <w:szCs w:val="20"/>
          </w:rPr>
          <w:t>Príloha č. 2 Zmluvy o poskytnutí NFP</w:t>
        </w:r>
      </w:ins>
    </w:p>
    <w:p w14:paraId="62EE381C" w14:textId="77777777" w:rsidR="006C7DCD" w:rsidRDefault="006C7DCD">
      <w:pPr>
        <w:rPr>
          <w:ins w:id="1183" w:author="Autor"/>
        </w:rPr>
      </w:pPr>
    </w:p>
    <w:p w14:paraId="67EB735E" w14:textId="77777777" w:rsidR="00793C51" w:rsidRDefault="00793C51">
      <w:pPr>
        <w:rPr>
          <w:ins w:id="1184" w:author="Autor"/>
        </w:rPr>
      </w:pPr>
    </w:p>
    <w:p w14:paraId="4EB5DE40" w14:textId="77777777" w:rsidR="00793C51" w:rsidRDefault="00793C51">
      <w:pPr>
        <w:rPr>
          <w:ins w:id="1185" w:author="Autor"/>
        </w:rPr>
      </w:pPr>
    </w:p>
    <w:p w14:paraId="321C15D1" w14:textId="77777777" w:rsidR="00793C51" w:rsidRDefault="00793C51">
      <w:pPr>
        <w:rPr>
          <w:ins w:id="1186" w:author="Autor"/>
        </w:rPr>
      </w:pPr>
    </w:p>
    <w:p w14:paraId="7A7DC139" w14:textId="77777777" w:rsidR="00793C51" w:rsidRPr="00793C51" w:rsidRDefault="00793C51" w:rsidP="00DA13B7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ins w:id="1187" w:author="Autor"/>
          <w:rFonts w:ascii="Roboto" w:hAnsi="Roboto"/>
          <w:sz w:val="24"/>
          <w:szCs w:val="24"/>
        </w:rPr>
      </w:pPr>
      <w:ins w:id="1188" w:author="Autor">
        <w:r>
          <w:rPr>
            <w:rFonts w:ascii="Roboto" w:hAnsi="Roboto" w:cs="Roboto"/>
            <w:b/>
            <w:bCs/>
            <w:color w:val="0064A3"/>
            <w:sz w:val="42"/>
            <w:szCs w:val="42"/>
          </w:rPr>
          <w:t xml:space="preserve"> </w:t>
        </w:r>
        <w:r w:rsidRPr="00793C51">
          <w:rPr>
            <w:rFonts w:ascii="Roboto" w:hAnsi="Roboto" w:cs="Roboto"/>
            <w:b/>
            <w:bCs/>
            <w:color w:val="0064A3"/>
            <w:sz w:val="42"/>
            <w:szCs w:val="42"/>
          </w:rPr>
          <w:t>Všeobecné informácie o projekte</w:t>
        </w:r>
      </w:ins>
    </w:p>
    <w:p w14:paraId="456AA0CB" w14:textId="77777777" w:rsidR="00793C51" w:rsidRDefault="00793C51">
      <w:pPr>
        <w:rPr>
          <w:ins w:id="1189" w:author="Autor"/>
        </w:rPr>
      </w:pPr>
    </w:p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793C51" w14:paraId="1C29C7E4" w14:textId="77777777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190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26A7539B" w14:textId="77777777" w:rsidR="00793C51" w:rsidRPr="00793C51" w:rsidRDefault="00793C51" w:rsidP="00793C51">
            <w:pPr>
              <w:widowControl w:val="0"/>
              <w:autoSpaceDE w:val="0"/>
              <w:autoSpaceDN w:val="0"/>
              <w:adjustRightInd w:val="0"/>
              <w:rPr>
                <w:ins w:id="1191" w:author="Autor"/>
                <w:rFonts w:ascii="Roboto" w:hAnsi="Roboto"/>
                <w:sz w:val="24"/>
                <w:szCs w:val="24"/>
              </w:rPr>
            </w:pPr>
            <w:ins w:id="1192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Názov projektu:</w:t>
              </w:r>
            </w:ins>
          </w:p>
        </w:tc>
        <w:tc>
          <w:tcPr>
            <w:tcW w:w="8505" w:type="dxa"/>
            <w:vAlign w:val="center"/>
          </w:tcPr>
          <w:p w14:paraId="7C3F1C33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193" w:author="Autor"/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93C51" w14:paraId="454AD937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194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09E636F2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ins w:id="1195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196" w:author="Autor">
              <w:r w:rsidRPr="0076798F">
                <w:rPr>
                  <w:rFonts w:ascii="Roboto" w:hAnsi="Roboto" w:cs="Roboto"/>
                  <w:color w:val="000000"/>
                  <w:sz w:val="14"/>
                  <w:szCs w:val="14"/>
                </w:rPr>
                <w:t>Kód projektu:</w:t>
              </w:r>
            </w:ins>
          </w:p>
        </w:tc>
        <w:tc>
          <w:tcPr>
            <w:tcW w:w="8505" w:type="dxa"/>
            <w:vAlign w:val="center"/>
          </w:tcPr>
          <w:p w14:paraId="5FD68F78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97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677D0B30" w14:textId="77777777" w:rsidTr="00654DFC">
        <w:trPr>
          <w:trHeight w:hRule="exact" w:val="397"/>
          <w:ins w:id="1198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637BFF06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ins w:id="1199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200" w:author="Autor">
              <w:r w:rsidRPr="0076798F">
                <w:rPr>
                  <w:rFonts w:ascii="Roboto" w:hAnsi="Roboto" w:cs="Roboto"/>
                  <w:color w:val="000000"/>
                  <w:sz w:val="14"/>
                  <w:szCs w:val="14"/>
                </w:rPr>
                <w:t>Kód ŽoNFP:</w:t>
              </w:r>
            </w:ins>
          </w:p>
        </w:tc>
        <w:tc>
          <w:tcPr>
            <w:tcW w:w="8505" w:type="dxa"/>
            <w:vAlign w:val="center"/>
          </w:tcPr>
          <w:p w14:paraId="26F38689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01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7ACDEDAE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20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43230CF9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ins w:id="1203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204" w:author="Autor">
              <w:r w:rsidRPr="0076798F">
                <w:rPr>
                  <w:rFonts w:ascii="Roboto" w:hAnsi="Roboto" w:cs="Roboto"/>
                  <w:color w:val="000000"/>
                  <w:sz w:val="14"/>
                  <w:szCs w:val="14"/>
                </w:rPr>
                <w:t>Operačný program:</w:t>
              </w:r>
            </w:ins>
          </w:p>
        </w:tc>
        <w:tc>
          <w:tcPr>
            <w:tcW w:w="8505" w:type="dxa"/>
            <w:vAlign w:val="center"/>
          </w:tcPr>
          <w:p w14:paraId="32B592CF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05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71FC055D" w14:textId="77777777" w:rsidTr="00654DFC">
        <w:trPr>
          <w:trHeight w:hRule="exact" w:val="397"/>
          <w:ins w:id="1206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49242E49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ins w:id="1207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208" w:author="Autor">
              <w:r w:rsidRPr="0076798F">
                <w:rPr>
                  <w:rFonts w:ascii="Roboto" w:hAnsi="Roboto" w:cs="Roboto"/>
                  <w:color w:val="000000"/>
                  <w:sz w:val="14"/>
                  <w:szCs w:val="14"/>
                </w:rPr>
                <w:t>Spolufinancovaný z:</w:t>
              </w:r>
            </w:ins>
          </w:p>
        </w:tc>
        <w:tc>
          <w:tcPr>
            <w:tcW w:w="8505" w:type="dxa"/>
            <w:vAlign w:val="center"/>
          </w:tcPr>
          <w:p w14:paraId="0C108CF3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09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508253BE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210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6C66BEBD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ins w:id="1211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212" w:author="Autor">
              <w:r w:rsidRPr="0076798F">
                <w:rPr>
                  <w:rFonts w:ascii="Roboto" w:hAnsi="Roboto" w:cs="Roboto"/>
                  <w:color w:val="000000"/>
                  <w:sz w:val="14"/>
                  <w:szCs w:val="14"/>
                </w:rPr>
                <w:t>Prioritná os:</w:t>
              </w:r>
            </w:ins>
          </w:p>
        </w:tc>
        <w:tc>
          <w:tcPr>
            <w:tcW w:w="8505" w:type="dxa"/>
            <w:vAlign w:val="center"/>
          </w:tcPr>
          <w:p w14:paraId="3CB03F8A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13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251DBB9C" w14:textId="77777777" w:rsidTr="00654DFC">
        <w:trPr>
          <w:trHeight w:hRule="exact" w:val="397"/>
          <w:ins w:id="1214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32D38C39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ins w:id="1215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216" w:author="Autor">
              <w:r w:rsidRPr="0076798F">
                <w:rPr>
                  <w:rFonts w:ascii="Roboto" w:hAnsi="Roboto" w:cs="Roboto"/>
                  <w:color w:val="000000"/>
                  <w:sz w:val="14"/>
                  <w:szCs w:val="14"/>
                </w:rPr>
                <w:t>Konkrétny cieľ:</w:t>
              </w:r>
            </w:ins>
          </w:p>
        </w:tc>
        <w:tc>
          <w:tcPr>
            <w:tcW w:w="8505" w:type="dxa"/>
            <w:vAlign w:val="center"/>
          </w:tcPr>
          <w:p w14:paraId="78B72545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17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5042EE76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218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00B306C0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ins w:id="1219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220" w:author="Autor">
              <w:r w:rsidRPr="0076798F">
                <w:rPr>
                  <w:rFonts w:ascii="Roboto" w:hAnsi="Roboto" w:cs="Roboto"/>
                  <w:color w:val="000000"/>
                  <w:sz w:val="14"/>
                  <w:szCs w:val="14"/>
                </w:rPr>
                <w:t>Kategórie regiónov:</w:t>
              </w:r>
            </w:ins>
          </w:p>
        </w:tc>
        <w:tc>
          <w:tcPr>
            <w:tcW w:w="8505" w:type="dxa"/>
            <w:vAlign w:val="center"/>
          </w:tcPr>
          <w:p w14:paraId="6F169444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21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32C310B1" w14:textId="77777777" w:rsidR="00793C51" w:rsidRDefault="00793C51" w:rsidP="0076798F">
      <w:pPr>
        <w:widowControl w:val="0"/>
        <w:autoSpaceDE w:val="0"/>
        <w:autoSpaceDN w:val="0"/>
        <w:adjustRightInd w:val="0"/>
        <w:spacing w:after="0" w:line="240" w:lineRule="auto"/>
        <w:rPr>
          <w:ins w:id="1222" w:author="Autor"/>
        </w:rPr>
      </w:pPr>
    </w:p>
    <w:p w14:paraId="00641864" w14:textId="77777777"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  <w:rPr>
          <w:ins w:id="1223" w:author="Autor"/>
        </w:rPr>
      </w:pPr>
    </w:p>
    <w:p w14:paraId="1B086FC0" w14:textId="77777777" w:rsidR="0076798F" w:rsidRDefault="0076798F" w:rsidP="00DA13B7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224" w:author="Autor"/>
          <w:rFonts w:ascii="Roboto" w:hAnsi="Roboto" w:cs="Roboto"/>
          <w:b/>
          <w:bCs/>
          <w:color w:val="000000"/>
          <w:sz w:val="20"/>
          <w:szCs w:val="20"/>
        </w:rPr>
      </w:pPr>
      <w:ins w:id="1225" w:author="Autor">
        <w:r>
          <w:rPr>
            <w:rFonts w:ascii="Roboto" w:hAnsi="Roboto" w:cs="Roboto"/>
            <w:b/>
            <w:bCs/>
            <w:color w:val="000000"/>
            <w:sz w:val="20"/>
            <w:szCs w:val="20"/>
          </w:rPr>
          <w:t>Kategorizácia za Konkrétne ciele</w:t>
        </w:r>
      </w:ins>
    </w:p>
    <w:p w14:paraId="2DB3CDCD" w14:textId="77777777"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  <w:rPr>
          <w:ins w:id="1226" w:author="Autor"/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76798F" w14:paraId="381D8800" w14:textId="77777777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227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14:paraId="65EB0A69" w14:textId="77777777" w:rsidR="0076798F" w:rsidRPr="00793C51" w:rsidRDefault="0076798F" w:rsidP="0051172A">
            <w:pPr>
              <w:widowControl w:val="0"/>
              <w:autoSpaceDE w:val="0"/>
              <w:autoSpaceDN w:val="0"/>
              <w:adjustRightInd w:val="0"/>
              <w:rPr>
                <w:ins w:id="1228" w:author="Autor"/>
                <w:rFonts w:ascii="Roboto" w:hAnsi="Roboto"/>
                <w:sz w:val="24"/>
                <w:szCs w:val="24"/>
              </w:rPr>
            </w:pPr>
            <w:ins w:id="1229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Konkrétny cieľ:</w:t>
              </w:r>
            </w:ins>
          </w:p>
        </w:tc>
        <w:tc>
          <w:tcPr>
            <w:tcW w:w="7654" w:type="dxa"/>
            <w:tcBorders>
              <w:bottom w:val="dashSmallGap" w:sz="4" w:space="0" w:color="auto"/>
            </w:tcBorders>
            <w:vAlign w:val="center"/>
          </w:tcPr>
          <w:p w14:paraId="04FB4F4A" w14:textId="77777777"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230" w:author="Autor"/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6798F" w14:paraId="6FD90B30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231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14:paraId="5FF731BA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ins w:id="1232" w:author="Autor"/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ins w:id="1233" w:author="Autor">
              <w:r w:rsidRPr="0076798F"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ab/>
                <w:t>Oblasť intervencie</w:t>
              </w:r>
              <w:r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>:</w:t>
              </w:r>
            </w:ins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93BA296" w14:textId="77777777"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34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6798F" w14:paraId="52E07C1C" w14:textId="77777777" w:rsidTr="00654DFC">
        <w:trPr>
          <w:trHeight w:hRule="exact" w:val="397"/>
          <w:ins w:id="123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14:paraId="748F2134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ins w:id="1236" w:author="Autor"/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ins w:id="1237" w:author="Autor">
              <w:r w:rsidRPr="0076798F"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ab/>
                <w:t>Hospodárska činnosť</w:t>
              </w:r>
              <w:r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>:</w:t>
              </w:r>
            </w:ins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14:paraId="31F9AFF8" w14:textId="77777777"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38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09060ECC" w14:textId="77777777" w:rsidR="00DA13B7" w:rsidRDefault="00DA13B7" w:rsidP="0076798F">
      <w:pPr>
        <w:widowControl w:val="0"/>
        <w:autoSpaceDE w:val="0"/>
        <w:autoSpaceDN w:val="0"/>
        <w:adjustRightInd w:val="0"/>
        <w:rPr>
          <w:ins w:id="1239" w:author="Autor"/>
        </w:rPr>
      </w:pPr>
    </w:p>
    <w:p w14:paraId="48726CAB" w14:textId="77777777" w:rsidR="00DA13B7" w:rsidRDefault="00DA13B7">
      <w:pPr>
        <w:rPr>
          <w:ins w:id="1240" w:author="Autor"/>
        </w:rPr>
      </w:pPr>
      <w:ins w:id="1241" w:author="Autor">
        <w:r>
          <w:br w:type="page"/>
        </w:r>
      </w:ins>
    </w:p>
    <w:p w14:paraId="68BFBDAD" w14:textId="77777777" w:rsidR="00AC3F1F" w:rsidRPr="00AC3F1F" w:rsidRDefault="00AC3F1F" w:rsidP="00AC3F1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ins w:id="1242" w:author="Autor"/>
          <w:rFonts w:ascii="Roboto" w:hAnsi="Roboto" w:cs="Roboto"/>
          <w:b/>
          <w:bCs/>
          <w:color w:val="0064A3"/>
          <w:sz w:val="42"/>
          <w:szCs w:val="42"/>
        </w:rPr>
      </w:pPr>
      <w:ins w:id="1243" w:author="Autor">
        <w:r>
          <w:rPr>
            <w:rFonts w:ascii="Roboto" w:hAnsi="Roboto" w:cs="Roboto"/>
            <w:b/>
            <w:bCs/>
            <w:color w:val="0064A3"/>
            <w:sz w:val="42"/>
            <w:szCs w:val="42"/>
          </w:rPr>
          <w:lastRenderedPageBreak/>
          <w:t xml:space="preserve"> </w:t>
        </w:r>
        <w:r w:rsidRPr="00AC3F1F">
          <w:rPr>
            <w:rFonts w:ascii="Roboto" w:hAnsi="Roboto" w:cs="Roboto"/>
            <w:b/>
            <w:bCs/>
            <w:color w:val="0064A3"/>
            <w:sz w:val="42"/>
            <w:szCs w:val="42"/>
          </w:rPr>
          <w:t>Financovanie projektu</w:t>
        </w:r>
      </w:ins>
    </w:p>
    <w:p w14:paraId="1EDC82B9" w14:textId="77777777"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  <w:rPr>
          <w:ins w:id="1244" w:author="Autor"/>
        </w:rPr>
      </w:pPr>
    </w:p>
    <w:tbl>
      <w:tblPr>
        <w:tblStyle w:val="Obyajntabuka2"/>
        <w:tblW w:w="10206" w:type="dxa"/>
        <w:tblInd w:w="-426" w:type="dxa"/>
        <w:tblBorders>
          <w:bottom w:val="single" w:sz="4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91"/>
        <w:gridCol w:w="1337"/>
        <w:gridCol w:w="2360"/>
        <w:gridCol w:w="1842"/>
        <w:gridCol w:w="1701"/>
        <w:gridCol w:w="1275"/>
      </w:tblGrid>
      <w:tr w:rsidR="00AC3F1F" w14:paraId="70A2D9B7" w14:textId="77777777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24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bottom w:val="nil"/>
            </w:tcBorders>
            <w:vAlign w:val="center"/>
          </w:tcPr>
          <w:p w14:paraId="0C8FA3C4" w14:textId="77777777" w:rsidR="00AC3F1F" w:rsidRPr="00AC3F1F" w:rsidRDefault="00AC3F1F" w:rsidP="00654DFC">
            <w:pPr>
              <w:widowControl w:val="0"/>
              <w:autoSpaceDE w:val="0"/>
              <w:autoSpaceDN w:val="0"/>
              <w:adjustRightInd w:val="0"/>
              <w:ind w:left="-106"/>
              <w:rPr>
                <w:ins w:id="1246" w:author="Autor"/>
                <w:rFonts w:ascii="Roboto" w:hAnsi="Roboto"/>
                <w:sz w:val="24"/>
                <w:szCs w:val="24"/>
              </w:rPr>
            </w:pPr>
            <w:ins w:id="1247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Forma financovania:</w:t>
              </w:r>
            </w:ins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14:paraId="7D8A3E49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248" w:author="Autor"/>
                <w:rFonts w:ascii="Roboto" w:hAnsi="Roboto"/>
                <w:b w:val="0"/>
                <w:sz w:val="24"/>
                <w:szCs w:val="24"/>
              </w:rPr>
            </w:pPr>
            <w:ins w:id="1249" w:author="Autor">
              <w:r w:rsidRPr="00AC3F1F"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>Zálohové platby:</w:t>
              </w:r>
            </w:ins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14:paraId="3B847D8A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250" w:author="Autor"/>
              </w:rPr>
            </w:pPr>
            <w:ins w:id="1251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IBAN</w:t>
              </w:r>
            </w:ins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14:paraId="64D0FD42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252" w:author="Autor"/>
                <w:rFonts w:ascii="Roboto" w:hAnsi="Roboto"/>
                <w:sz w:val="24"/>
                <w:szCs w:val="24"/>
              </w:rPr>
            </w:pPr>
            <w:ins w:id="1253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Banka</w:t>
              </w:r>
            </w:ins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14:paraId="4090BCEB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254" w:author="Autor"/>
                <w:rFonts w:ascii="Roboto" w:hAnsi="Roboto"/>
                <w:sz w:val="24"/>
                <w:szCs w:val="24"/>
              </w:rPr>
            </w:pPr>
            <w:ins w:id="1255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Platnosť od</w:t>
              </w:r>
            </w:ins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14:paraId="0BAC6B73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256" w:author="Autor"/>
                <w:rFonts w:ascii="Roboto" w:hAnsi="Roboto"/>
                <w:sz w:val="24"/>
                <w:szCs w:val="24"/>
              </w:rPr>
            </w:pPr>
            <w:ins w:id="1257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Platnosť do</w:t>
              </w:r>
            </w:ins>
          </w:p>
        </w:tc>
      </w:tr>
      <w:tr w:rsidR="00AC3F1F" w14:paraId="0335C3E2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258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32873180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rPr>
                <w:ins w:id="1259" w:author="Autor"/>
              </w:rPr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14:paraId="0782C442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60" w:author="Autor"/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3EAFD9C4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61" w:author="Autor"/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7B41FA1C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62" w:author="Autor"/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2D24F012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63" w:author="Autor"/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7D1AAB97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64" w:author="Autor"/>
                <w:b/>
                <w:bCs/>
              </w:rPr>
            </w:pPr>
          </w:p>
        </w:tc>
      </w:tr>
      <w:tr w:rsidR="00AC3F1F" w14:paraId="7F48C94D" w14:textId="77777777" w:rsidTr="00654DFC">
        <w:trPr>
          <w:trHeight w:hRule="exact" w:val="397"/>
          <w:ins w:id="126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40A86AAD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rPr>
                <w:ins w:id="1266" w:author="Autor"/>
              </w:rPr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14:paraId="181143D2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67" w:author="Autor"/>
                <w:rFonts w:ascii="Roboto" w:hAnsi="Roboto"/>
                <w:sz w:val="24"/>
                <w:szCs w:val="24"/>
              </w:rPr>
            </w:pPr>
            <w:ins w:id="1268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Predfinancovanie:</w:t>
              </w:r>
            </w:ins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14:paraId="69639904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69" w:author="Autor"/>
              </w:rPr>
            </w:pPr>
            <w:ins w:id="1270" w:author="Autor">
              <w:r>
                <w:rPr>
                  <w:rFonts w:ascii="Roboto" w:hAnsi="Roboto" w:cs="Roboto"/>
                  <w:b/>
                  <w:bCs/>
                  <w:color w:val="000000"/>
                  <w:sz w:val="14"/>
                  <w:szCs w:val="14"/>
                </w:rPr>
                <w:t>IBAN</w:t>
              </w:r>
            </w:ins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14:paraId="2CF22477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71" w:author="Autor"/>
                <w:rFonts w:ascii="Roboto" w:hAnsi="Roboto"/>
                <w:sz w:val="24"/>
                <w:szCs w:val="24"/>
              </w:rPr>
            </w:pPr>
            <w:ins w:id="1272" w:author="Autor">
              <w:r>
                <w:rPr>
                  <w:rFonts w:ascii="Roboto" w:hAnsi="Roboto" w:cs="Roboto"/>
                  <w:b/>
                  <w:bCs/>
                  <w:color w:val="000000"/>
                  <w:sz w:val="14"/>
                  <w:szCs w:val="14"/>
                </w:rPr>
                <w:t>Banka</w:t>
              </w:r>
            </w:ins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14:paraId="606DC64A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73" w:author="Autor"/>
                <w:rFonts w:ascii="Roboto" w:hAnsi="Roboto"/>
                <w:sz w:val="24"/>
                <w:szCs w:val="24"/>
              </w:rPr>
            </w:pPr>
            <w:ins w:id="1274" w:author="Autor">
              <w:r>
                <w:rPr>
                  <w:rFonts w:ascii="Roboto" w:hAnsi="Roboto" w:cs="Roboto"/>
                  <w:b/>
                  <w:bCs/>
                  <w:color w:val="000000"/>
                  <w:sz w:val="14"/>
                  <w:szCs w:val="14"/>
                </w:rPr>
                <w:t>Platnosť od</w:t>
              </w:r>
            </w:ins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14:paraId="6E5CF5A6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75" w:author="Autor"/>
                <w:rFonts w:ascii="Roboto" w:hAnsi="Roboto"/>
                <w:sz w:val="24"/>
                <w:szCs w:val="24"/>
              </w:rPr>
            </w:pPr>
            <w:ins w:id="1276" w:author="Autor">
              <w:r>
                <w:rPr>
                  <w:rFonts w:ascii="Roboto" w:hAnsi="Roboto" w:cs="Roboto"/>
                  <w:b/>
                  <w:bCs/>
                  <w:color w:val="000000"/>
                  <w:sz w:val="14"/>
                  <w:szCs w:val="14"/>
                </w:rPr>
                <w:t>Platnosť do</w:t>
              </w:r>
            </w:ins>
          </w:p>
        </w:tc>
      </w:tr>
      <w:tr w:rsidR="00AC3F1F" w14:paraId="6F20DFD0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277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265F93AC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rPr>
                <w:ins w:id="1278" w:author="Autor"/>
              </w:rPr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14:paraId="3BB0FB56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79" w:author="Autor"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0FA6E185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80" w:author="Autor"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1026658A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81" w:author="Autor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2C1217C8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82" w:author="Autor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4D27136B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83" w:author="Autor"/>
              </w:rPr>
            </w:pPr>
          </w:p>
        </w:tc>
      </w:tr>
      <w:tr w:rsidR="00AC3F1F" w14:paraId="5E566A8E" w14:textId="77777777" w:rsidTr="00654DFC">
        <w:trPr>
          <w:trHeight w:hRule="exact" w:val="397"/>
          <w:ins w:id="1284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5B3716A3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rPr>
                <w:ins w:id="1285" w:author="Autor"/>
              </w:rPr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14:paraId="6B6C5097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86" w:author="Autor"/>
                <w:rFonts w:ascii="Roboto" w:hAnsi="Roboto"/>
                <w:sz w:val="24"/>
                <w:szCs w:val="24"/>
              </w:rPr>
            </w:pPr>
            <w:ins w:id="1287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Refundácia:</w:t>
              </w:r>
            </w:ins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14:paraId="355CA7D8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88" w:author="Autor"/>
              </w:rPr>
            </w:pPr>
            <w:ins w:id="1289" w:author="Autor">
              <w:r>
                <w:rPr>
                  <w:rFonts w:ascii="Roboto" w:hAnsi="Roboto" w:cs="Roboto"/>
                  <w:b/>
                  <w:bCs/>
                  <w:color w:val="000000"/>
                  <w:sz w:val="14"/>
                  <w:szCs w:val="14"/>
                </w:rPr>
                <w:t>IBAN</w:t>
              </w:r>
            </w:ins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14:paraId="3E9FCE07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90" w:author="Autor"/>
                <w:rFonts w:ascii="Roboto" w:hAnsi="Roboto"/>
                <w:sz w:val="24"/>
                <w:szCs w:val="24"/>
              </w:rPr>
            </w:pPr>
            <w:ins w:id="1291" w:author="Autor">
              <w:r>
                <w:rPr>
                  <w:rFonts w:ascii="Roboto" w:hAnsi="Roboto" w:cs="Roboto"/>
                  <w:b/>
                  <w:bCs/>
                  <w:color w:val="000000"/>
                  <w:sz w:val="14"/>
                  <w:szCs w:val="14"/>
                </w:rPr>
                <w:t>Banka</w:t>
              </w:r>
            </w:ins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14:paraId="13AFC41A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92" w:author="Autor"/>
                <w:rFonts w:ascii="Roboto" w:hAnsi="Roboto"/>
                <w:sz w:val="24"/>
                <w:szCs w:val="24"/>
              </w:rPr>
            </w:pPr>
            <w:ins w:id="1293" w:author="Autor">
              <w:r>
                <w:rPr>
                  <w:rFonts w:ascii="Roboto" w:hAnsi="Roboto" w:cs="Roboto"/>
                  <w:b/>
                  <w:bCs/>
                  <w:color w:val="000000"/>
                  <w:sz w:val="14"/>
                  <w:szCs w:val="14"/>
                </w:rPr>
                <w:t>Platnosť od</w:t>
              </w:r>
            </w:ins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14:paraId="5902DFF4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94" w:author="Autor"/>
                <w:rFonts w:ascii="Roboto" w:hAnsi="Roboto"/>
                <w:sz w:val="24"/>
                <w:szCs w:val="24"/>
              </w:rPr>
            </w:pPr>
            <w:ins w:id="1295" w:author="Autor">
              <w:r>
                <w:rPr>
                  <w:rFonts w:ascii="Roboto" w:hAnsi="Roboto" w:cs="Roboto"/>
                  <w:b/>
                  <w:bCs/>
                  <w:color w:val="000000"/>
                  <w:sz w:val="14"/>
                  <w:szCs w:val="14"/>
                </w:rPr>
                <w:t>Platnosť do</w:t>
              </w:r>
            </w:ins>
          </w:p>
        </w:tc>
      </w:tr>
      <w:tr w:rsidR="00AC3F1F" w14:paraId="473915B3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296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one" w:sz="0" w:space="0" w:color="auto"/>
            </w:tcBorders>
            <w:vAlign w:val="center"/>
          </w:tcPr>
          <w:p w14:paraId="3442BE66" w14:textId="77777777" w:rsidR="00AC3F1F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rPr>
                <w:ins w:id="1297" w:author="Autor"/>
              </w:rPr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14:paraId="7F8F2FB5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98" w:author="Autor"/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33263F19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99" w:author="Autor"/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5D4F5DCC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00" w:author="Autor"/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48CE5265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01" w:author="Autor"/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2E3BCD20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02" w:author="Autor"/>
                <w:b/>
                <w:bCs/>
              </w:rPr>
            </w:pPr>
          </w:p>
        </w:tc>
      </w:tr>
    </w:tbl>
    <w:p w14:paraId="74023C08" w14:textId="77777777" w:rsidR="00AC3F1F" w:rsidRDefault="00AC3F1F" w:rsidP="0076798F">
      <w:pPr>
        <w:widowControl w:val="0"/>
        <w:autoSpaceDE w:val="0"/>
        <w:autoSpaceDN w:val="0"/>
        <w:adjustRightInd w:val="0"/>
        <w:spacing w:after="0" w:line="240" w:lineRule="auto"/>
        <w:rPr>
          <w:ins w:id="1303" w:author="Autor"/>
        </w:rPr>
      </w:pPr>
    </w:p>
    <w:p w14:paraId="14C5EE1A" w14:textId="77777777" w:rsidR="0053020D" w:rsidRDefault="0053020D" w:rsidP="0076798F">
      <w:pPr>
        <w:widowControl w:val="0"/>
        <w:autoSpaceDE w:val="0"/>
        <w:autoSpaceDN w:val="0"/>
        <w:adjustRightInd w:val="0"/>
        <w:spacing w:after="0" w:line="240" w:lineRule="auto"/>
        <w:rPr>
          <w:ins w:id="1304" w:author="Autor"/>
        </w:rPr>
      </w:pPr>
    </w:p>
    <w:p w14:paraId="084C2434" w14:textId="77777777" w:rsidR="0053020D" w:rsidRDefault="0053020D" w:rsidP="0053020D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ins w:id="1305" w:author="Autor"/>
          <w:rFonts w:ascii="Roboto" w:hAnsi="Roboto" w:cs="Roboto"/>
          <w:b/>
          <w:bCs/>
          <w:color w:val="0064A3"/>
          <w:sz w:val="42"/>
          <w:szCs w:val="42"/>
        </w:rPr>
      </w:pPr>
      <w:ins w:id="1306" w:author="Autor">
        <w:r>
          <w:rPr>
            <w:rFonts w:ascii="Roboto" w:hAnsi="Roboto" w:cs="Roboto"/>
            <w:b/>
            <w:bCs/>
            <w:color w:val="0064A3"/>
            <w:sz w:val="42"/>
            <w:szCs w:val="42"/>
          </w:rPr>
          <w:t>A Miesto realizácie projektu</w:t>
        </w:r>
      </w:ins>
    </w:p>
    <w:p w14:paraId="6C15A0AD" w14:textId="77777777" w:rsidR="0053020D" w:rsidRDefault="0053020D" w:rsidP="0053020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ins w:id="1307" w:author="Autor"/>
          <w:rFonts w:ascii="Roboto" w:hAnsi="Roboto" w:cs="Roboto"/>
          <w:b/>
          <w:bCs/>
          <w:color w:val="0064A3"/>
          <w:sz w:val="42"/>
          <w:szCs w:val="42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53020D" w:rsidRPr="0053020D" w14:paraId="2FB237D8" w14:textId="77777777" w:rsidTr="002702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308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14:paraId="14C1F91F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rPr>
                <w:ins w:id="1309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ins w:id="1310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P.č</w:t>
              </w:r>
            </w:ins>
          </w:p>
        </w:tc>
        <w:tc>
          <w:tcPr>
            <w:tcW w:w="1675" w:type="dxa"/>
          </w:tcPr>
          <w:p w14:paraId="707EDFDE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11" w:author="Autor"/>
                <w:rFonts w:ascii="Roboto" w:hAnsi="Roboto"/>
                <w:sz w:val="24"/>
                <w:szCs w:val="24"/>
              </w:rPr>
            </w:pPr>
            <w:ins w:id="1312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Štát</w:t>
              </w:r>
            </w:ins>
          </w:p>
          <w:p w14:paraId="4E5F3E09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13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14:paraId="36DBB8CF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14" w:author="Autor"/>
                <w:rFonts w:ascii="Roboto" w:hAnsi="Roboto"/>
                <w:sz w:val="24"/>
                <w:szCs w:val="24"/>
              </w:rPr>
            </w:pPr>
            <w:ins w:id="1315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Región</w:t>
              </w:r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br/>
                <w:t>(NUTS II)</w:t>
              </w:r>
            </w:ins>
          </w:p>
          <w:p w14:paraId="264DB95D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16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14:paraId="0ECCE84D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17" w:author="Autor"/>
                <w:rFonts w:ascii="Roboto" w:hAnsi="Roboto"/>
                <w:sz w:val="24"/>
                <w:szCs w:val="24"/>
              </w:rPr>
            </w:pPr>
            <w:ins w:id="1318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Vyšší územný celok</w:t>
              </w:r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br/>
                <w:t>(NUTS III)</w:t>
              </w:r>
            </w:ins>
          </w:p>
          <w:p w14:paraId="65F87855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19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14:paraId="082D5516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20" w:author="Autor"/>
                <w:rFonts w:ascii="Roboto" w:hAnsi="Roboto"/>
                <w:sz w:val="24"/>
                <w:szCs w:val="24"/>
              </w:rPr>
            </w:pPr>
            <w:ins w:id="1321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Okres</w:t>
              </w:r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br/>
                <w:t>(NUTS IV)</w:t>
              </w:r>
            </w:ins>
          </w:p>
          <w:p w14:paraId="4E25D84D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22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14:paraId="1CE7DB5D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23" w:author="Autor"/>
                <w:rFonts w:ascii="Roboto" w:hAnsi="Roboto"/>
                <w:sz w:val="24"/>
                <w:szCs w:val="24"/>
              </w:rPr>
            </w:pPr>
            <w:ins w:id="1324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Obec</w:t>
              </w:r>
            </w:ins>
          </w:p>
          <w:p w14:paraId="05D74D04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25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53020D" w:rsidRPr="0053020D" w14:paraId="3CA71E21" w14:textId="77777777" w:rsidTr="00270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326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14:paraId="63152572" w14:textId="77777777" w:rsidR="0053020D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ins w:id="1327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328" w:author="Autor">
              <w:r w:rsidRPr="00270241">
                <w:rPr>
                  <w:rFonts w:ascii="Roboto" w:hAnsi="Roboto" w:cs="Roboto"/>
                  <w:color w:val="000000"/>
                  <w:sz w:val="14"/>
                  <w:szCs w:val="14"/>
                </w:rPr>
                <w:t>1.</w:t>
              </w:r>
            </w:ins>
          </w:p>
        </w:tc>
        <w:tc>
          <w:tcPr>
            <w:tcW w:w="1675" w:type="dxa"/>
            <w:vAlign w:val="center"/>
          </w:tcPr>
          <w:p w14:paraId="3D4A674C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29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14:paraId="6A69A320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30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14:paraId="71A3FEA1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31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14:paraId="3B6C57EE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32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14:paraId="46761F99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33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14:paraId="0FFF350A" w14:textId="77777777" w:rsidTr="00270241">
        <w:trPr>
          <w:trHeight w:hRule="exact" w:val="397"/>
          <w:ins w:id="1334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14:paraId="723BA0E4" w14:textId="77777777"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ins w:id="1335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336" w:author="Autor">
              <w:r w:rsidRPr="00270241">
                <w:rPr>
                  <w:rFonts w:ascii="Roboto" w:hAnsi="Roboto" w:cs="Roboto"/>
                  <w:color w:val="000000"/>
                  <w:sz w:val="14"/>
                  <w:szCs w:val="14"/>
                </w:rPr>
                <w:t>Poznámka k miestu realizácie</w:t>
              </w:r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 xml:space="preserve"> č. 1</w:t>
              </w:r>
              <w:r w:rsidRPr="00270241">
                <w:rPr>
                  <w:rFonts w:ascii="Roboto" w:hAnsi="Roboto" w:cs="Roboto"/>
                  <w:color w:val="000000"/>
                  <w:sz w:val="14"/>
                  <w:szCs w:val="14"/>
                </w:rPr>
                <w:t xml:space="preserve"> </w:t>
              </w:r>
            </w:ins>
          </w:p>
        </w:tc>
        <w:tc>
          <w:tcPr>
            <w:tcW w:w="7654" w:type="dxa"/>
            <w:gridSpan w:val="4"/>
            <w:vAlign w:val="center"/>
          </w:tcPr>
          <w:p w14:paraId="749840EA" w14:textId="77777777"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337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4CA286FD" w14:textId="77777777" w:rsidR="0053020D" w:rsidRP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  <w:ind w:left="-502"/>
        <w:rPr>
          <w:ins w:id="1338" w:author="Autor"/>
          <w:rFonts w:ascii="Roboto" w:hAnsi="Roboto" w:cs="Roboto"/>
          <w:b/>
          <w:bCs/>
          <w:color w:val="0064A3"/>
          <w:sz w:val="42"/>
          <w:szCs w:val="42"/>
        </w:rPr>
      </w:pPr>
    </w:p>
    <w:p w14:paraId="12218742" w14:textId="77777777" w:rsidR="00270241" w:rsidRDefault="00270241" w:rsidP="0027024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339" w:author="Autor"/>
          <w:rFonts w:ascii="Roboto" w:hAnsi="Roboto"/>
          <w:sz w:val="24"/>
          <w:szCs w:val="24"/>
        </w:rPr>
      </w:pPr>
      <w:ins w:id="1340" w:author="Autor">
        <w:r>
          <w:rPr>
            <w:rFonts w:ascii="Roboto" w:hAnsi="Roboto" w:cs="Roboto"/>
            <w:b/>
            <w:bCs/>
            <w:color w:val="0064A3"/>
            <w:sz w:val="42"/>
            <w:szCs w:val="42"/>
          </w:rPr>
          <w:t>3.B Miesto realizácie projektu mimo oprávneného územia OP</w:t>
        </w:r>
      </w:ins>
    </w:p>
    <w:p w14:paraId="2B4E9F4F" w14:textId="77777777" w:rsid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  <w:rPr>
          <w:ins w:id="1341" w:author="Autor"/>
        </w:rPr>
      </w:pPr>
    </w:p>
    <w:p w14:paraId="02425340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  <w:rPr>
          <w:ins w:id="1342" w:author="Autor"/>
        </w:rPr>
      </w:pPr>
    </w:p>
    <w:p w14:paraId="45805E8B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  <w:rPr>
          <w:ins w:id="1343" w:author="Autor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270241" w:rsidRPr="0053020D" w14:paraId="1F809A1B" w14:textId="77777777" w:rsidTr="00FA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344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14:paraId="68B7DF5A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rPr>
                <w:ins w:id="1345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ins w:id="1346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P.č</w:t>
              </w:r>
            </w:ins>
          </w:p>
        </w:tc>
        <w:tc>
          <w:tcPr>
            <w:tcW w:w="1675" w:type="dxa"/>
          </w:tcPr>
          <w:p w14:paraId="71005CE7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47" w:author="Autor"/>
                <w:rFonts w:ascii="Roboto" w:hAnsi="Roboto"/>
                <w:sz w:val="24"/>
                <w:szCs w:val="24"/>
              </w:rPr>
            </w:pPr>
            <w:ins w:id="1348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Štát</w:t>
              </w:r>
            </w:ins>
          </w:p>
          <w:p w14:paraId="35F9089F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49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14:paraId="2DCC9B99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50" w:author="Autor"/>
                <w:rFonts w:ascii="Roboto" w:hAnsi="Roboto"/>
                <w:sz w:val="24"/>
                <w:szCs w:val="24"/>
              </w:rPr>
            </w:pPr>
            <w:ins w:id="1351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Región</w:t>
              </w:r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br/>
                <w:t>(NUTS II)</w:t>
              </w:r>
            </w:ins>
          </w:p>
          <w:p w14:paraId="1D79FC46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52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14:paraId="6BCFCC0A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53" w:author="Autor"/>
                <w:rFonts w:ascii="Roboto" w:hAnsi="Roboto"/>
                <w:sz w:val="24"/>
                <w:szCs w:val="24"/>
              </w:rPr>
            </w:pPr>
            <w:ins w:id="1354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Vyšší územný celok</w:t>
              </w:r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br/>
                <w:t>(NUTS III)</w:t>
              </w:r>
            </w:ins>
          </w:p>
          <w:p w14:paraId="1DD387D5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55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14:paraId="570EB4F1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56" w:author="Autor"/>
                <w:rFonts w:ascii="Roboto" w:hAnsi="Roboto"/>
                <w:sz w:val="24"/>
                <w:szCs w:val="24"/>
              </w:rPr>
            </w:pPr>
            <w:ins w:id="1357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Okres</w:t>
              </w:r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br/>
                <w:t>(NUTS IV)</w:t>
              </w:r>
            </w:ins>
          </w:p>
          <w:p w14:paraId="6A407517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58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14:paraId="45D8D0A4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59" w:author="Autor"/>
                <w:rFonts w:ascii="Roboto" w:hAnsi="Roboto"/>
                <w:sz w:val="24"/>
                <w:szCs w:val="24"/>
              </w:rPr>
            </w:pPr>
            <w:ins w:id="1360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Obec</w:t>
              </w:r>
            </w:ins>
          </w:p>
          <w:p w14:paraId="29C902E3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61" w:author="Autor"/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270241" w:rsidRPr="0053020D" w14:paraId="350A3D3B" w14:textId="77777777" w:rsidTr="00FA6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36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14:paraId="23A4B6E8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ins w:id="1363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364" w:author="Autor">
              <w:r w:rsidRPr="00270241">
                <w:rPr>
                  <w:rFonts w:ascii="Roboto" w:hAnsi="Roboto" w:cs="Roboto"/>
                  <w:color w:val="000000"/>
                  <w:sz w:val="14"/>
                  <w:szCs w:val="14"/>
                </w:rPr>
                <w:t>1.</w:t>
              </w:r>
            </w:ins>
          </w:p>
        </w:tc>
        <w:tc>
          <w:tcPr>
            <w:tcW w:w="1675" w:type="dxa"/>
            <w:vAlign w:val="center"/>
          </w:tcPr>
          <w:p w14:paraId="0109A57F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65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14:paraId="6A1EA9FD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66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14:paraId="356C393C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67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14:paraId="13DC8E70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68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14:paraId="0F5117C9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69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14:paraId="7B3221A9" w14:textId="77777777" w:rsidTr="00FA60E1">
        <w:trPr>
          <w:trHeight w:hRule="exact" w:val="397"/>
          <w:ins w:id="1370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14:paraId="64DBD7A6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ins w:id="1371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372" w:author="Autor">
              <w:r w:rsidRPr="00270241">
                <w:rPr>
                  <w:rFonts w:ascii="Roboto" w:hAnsi="Roboto" w:cs="Roboto"/>
                  <w:color w:val="000000"/>
                  <w:sz w:val="14"/>
                  <w:szCs w:val="14"/>
                </w:rPr>
                <w:t>Poznámka k miestu realizácie</w:t>
              </w:r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 xml:space="preserve"> č. 1</w:t>
              </w:r>
              <w:r w:rsidRPr="00270241">
                <w:rPr>
                  <w:rFonts w:ascii="Roboto" w:hAnsi="Roboto" w:cs="Roboto"/>
                  <w:color w:val="000000"/>
                  <w:sz w:val="14"/>
                  <w:szCs w:val="14"/>
                </w:rPr>
                <w:t xml:space="preserve"> </w:t>
              </w:r>
            </w:ins>
          </w:p>
        </w:tc>
        <w:tc>
          <w:tcPr>
            <w:tcW w:w="7654" w:type="dxa"/>
            <w:gridSpan w:val="4"/>
            <w:vAlign w:val="center"/>
          </w:tcPr>
          <w:p w14:paraId="60ECE5A0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373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4D4237DF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  <w:rPr>
          <w:ins w:id="1374" w:author="Autor"/>
        </w:rPr>
      </w:pPr>
    </w:p>
    <w:p w14:paraId="00663A03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  <w:rPr>
          <w:ins w:id="1375" w:author="Autor"/>
        </w:rPr>
      </w:pPr>
    </w:p>
    <w:p w14:paraId="6CCC29F4" w14:textId="77777777" w:rsidR="00270241" w:rsidRPr="00E4777D" w:rsidRDefault="00270241" w:rsidP="0027024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ins w:id="1376" w:author="Autor"/>
          <w:rFonts w:ascii="Roboto" w:hAnsi="Roboto"/>
          <w:sz w:val="24"/>
          <w:szCs w:val="24"/>
        </w:rPr>
      </w:pPr>
      <w:ins w:id="1377" w:author="Autor">
        <w:r>
          <w:rPr>
            <w:rFonts w:ascii="Roboto" w:hAnsi="Roboto" w:cs="Roboto"/>
            <w:b/>
            <w:bCs/>
            <w:color w:val="0064A3"/>
            <w:sz w:val="42"/>
            <w:szCs w:val="42"/>
          </w:rPr>
          <w:t xml:space="preserve"> </w:t>
        </w:r>
        <w:r w:rsidRPr="00270241">
          <w:rPr>
            <w:rFonts w:ascii="Roboto" w:hAnsi="Roboto" w:cs="Roboto"/>
            <w:b/>
            <w:bCs/>
            <w:color w:val="0064A3"/>
            <w:sz w:val="42"/>
            <w:szCs w:val="42"/>
          </w:rPr>
          <w:t>Popis cieľovej skupiny</w:t>
        </w:r>
      </w:ins>
    </w:p>
    <w:p w14:paraId="6F725D91" w14:textId="77777777" w:rsidR="00E4777D" w:rsidRPr="00270241" w:rsidRDefault="00E4777D" w:rsidP="00E4777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ins w:id="1378" w:author="Autor"/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5955"/>
        <w:gridCol w:w="4252"/>
      </w:tblGrid>
      <w:tr w:rsidR="00E4777D" w14:paraId="27057BE5" w14:textId="77777777" w:rsidTr="00291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  <w:ins w:id="1379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</w:tcPr>
          <w:p w14:paraId="117C6982" w14:textId="77777777" w:rsidR="00E4777D" w:rsidRPr="00291990" w:rsidRDefault="00E4777D" w:rsidP="0053020D">
            <w:pPr>
              <w:widowControl w:val="0"/>
              <w:autoSpaceDE w:val="0"/>
              <w:autoSpaceDN w:val="0"/>
              <w:adjustRightInd w:val="0"/>
              <w:rPr>
                <w:ins w:id="1380" w:author="Autor"/>
                <w:rFonts w:ascii="Roboto" w:hAnsi="Roboto"/>
                <w:sz w:val="24"/>
                <w:szCs w:val="24"/>
              </w:rPr>
            </w:pPr>
            <w:ins w:id="1381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 xml:space="preserve">Cieľová skupina </w:t>
              </w:r>
              <w:r w:rsidRPr="00E4777D"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 xml:space="preserve">(relevantné v prípade projektov spolufinancovaných z prostriedkov ESF)  </w:t>
              </w:r>
            </w:ins>
          </w:p>
        </w:tc>
        <w:tc>
          <w:tcPr>
            <w:tcW w:w="4252" w:type="dxa"/>
          </w:tcPr>
          <w:p w14:paraId="6CE84E01" w14:textId="77777777" w:rsidR="00E4777D" w:rsidRPr="00E4777D" w:rsidRDefault="00E4777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382" w:author="Autor"/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4777D" w14:paraId="387DA7A7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ins w:id="1383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  <w:vAlign w:val="center"/>
          </w:tcPr>
          <w:p w14:paraId="186EB9AA" w14:textId="77777777" w:rsidR="00291990" w:rsidRPr="005267B2" w:rsidRDefault="00E4777D" w:rsidP="005267B2">
            <w:pPr>
              <w:widowControl w:val="0"/>
              <w:autoSpaceDE w:val="0"/>
              <w:autoSpaceDN w:val="0"/>
              <w:adjustRightInd w:val="0"/>
              <w:rPr>
                <w:ins w:id="1384" w:author="Autor"/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ins w:id="1385" w:author="Autor">
              <w:r w:rsidRPr="00E4777D"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>1.</w:t>
              </w:r>
            </w:ins>
          </w:p>
        </w:tc>
        <w:tc>
          <w:tcPr>
            <w:tcW w:w="4252" w:type="dxa"/>
            <w:vAlign w:val="center"/>
          </w:tcPr>
          <w:p w14:paraId="6AD56E72" w14:textId="77777777" w:rsidR="00E4777D" w:rsidRPr="005267B2" w:rsidRDefault="00E4777D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86" w:author="Autor"/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18FAF464" w14:textId="77777777"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87" w:author="Autor"/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6E7E663C" w14:textId="77777777"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88" w:author="Autor"/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0224F7B3" w14:textId="77777777"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89" w:author="Autor"/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5F3F30B8" w14:textId="77777777"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90" w:author="Autor"/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163CE082" w14:textId="77777777"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91" w:author="Autor"/>
              </w:rPr>
            </w:pPr>
          </w:p>
        </w:tc>
      </w:tr>
    </w:tbl>
    <w:p w14:paraId="479595FF" w14:textId="77777777" w:rsidR="00E60CFC" w:rsidRDefault="00E60CFC" w:rsidP="0053020D">
      <w:pPr>
        <w:widowControl w:val="0"/>
        <w:autoSpaceDE w:val="0"/>
        <w:autoSpaceDN w:val="0"/>
        <w:adjustRightInd w:val="0"/>
        <w:spacing w:after="0" w:line="240" w:lineRule="auto"/>
        <w:rPr>
          <w:ins w:id="1392" w:author="Autor"/>
        </w:rPr>
      </w:pPr>
    </w:p>
    <w:p w14:paraId="50A839CB" w14:textId="77777777" w:rsidR="00E60CFC" w:rsidRDefault="00E60CFC">
      <w:pPr>
        <w:rPr>
          <w:ins w:id="1393" w:author="Autor"/>
        </w:rPr>
      </w:pPr>
      <w:ins w:id="1394" w:author="Autor">
        <w:r>
          <w:br w:type="page"/>
        </w:r>
      </w:ins>
    </w:p>
    <w:p w14:paraId="60BDF8A3" w14:textId="77777777" w:rsidR="00E60CFC" w:rsidRPr="00E60CFC" w:rsidRDefault="00E60CFC" w:rsidP="00E60CFC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ins w:id="1395" w:author="Autor"/>
          <w:rFonts w:ascii="Roboto" w:hAnsi="Roboto"/>
          <w:sz w:val="24"/>
          <w:szCs w:val="24"/>
        </w:rPr>
      </w:pPr>
      <w:ins w:id="1396" w:author="Autor">
        <w:r>
          <w:rPr>
            <w:rFonts w:ascii="Roboto" w:hAnsi="Roboto" w:cs="Roboto"/>
            <w:b/>
            <w:bCs/>
            <w:color w:val="0064A3"/>
            <w:sz w:val="42"/>
            <w:szCs w:val="42"/>
          </w:rPr>
          <w:lastRenderedPageBreak/>
          <w:t xml:space="preserve"> </w:t>
        </w:r>
        <w:r w:rsidRPr="00E60CFC">
          <w:rPr>
            <w:rFonts w:ascii="Roboto" w:hAnsi="Roboto" w:cs="Roboto"/>
            <w:b/>
            <w:bCs/>
            <w:color w:val="0064A3"/>
            <w:sz w:val="42"/>
            <w:szCs w:val="42"/>
          </w:rPr>
          <w:t>Aktivity projektu</w:t>
        </w:r>
      </w:ins>
    </w:p>
    <w:p w14:paraId="72F86186" w14:textId="77777777" w:rsidR="00E60CFC" w:rsidRPr="00E60CFC" w:rsidRDefault="00E60CFC" w:rsidP="00E60CF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ins w:id="1397" w:author="Autor"/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7089"/>
        <w:gridCol w:w="3118"/>
      </w:tblGrid>
      <w:tr w:rsidR="00E60CFC" w14:paraId="0CAD3D70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398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14:paraId="3DC2497E" w14:textId="77777777"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ins w:id="1399" w:author="Autor"/>
                <w:rFonts w:ascii="Roboto" w:hAnsi="Roboto"/>
                <w:sz w:val="24"/>
                <w:szCs w:val="24"/>
              </w:rPr>
            </w:pPr>
            <w:ins w:id="1400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 xml:space="preserve">Celková dĺžka realizácie hlavných aktivít projektu </w:t>
              </w:r>
              <w:r w:rsidRPr="00E60CFC"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>(v mesiacoch):</w:t>
              </w:r>
            </w:ins>
          </w:p>
        </w:tc>
        <w:tc>
          <w:tcPr>
            <w:tcW w:w="3118" w:type="dxa"/>
            <w:vAlign w:val="center"/>
          </w:tcPr>
          <w:p w14:paraId="618A2B55" w14:textId="77777777"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01" w:author="Autor"/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60CFC" w14:paraId="21E34D15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40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14:paraId="6D1AB831" w14:textId="77777777"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ins w:id="1403" w:author="Autor"/>
                <w:rFonts w:ascii="Roboto" w:hAnsi="Roboto"/>
                <w:sz w:val="24"/>
                <w:szCs w:val="24"/>
              </w:rPr>
            </w:pPr>
            <w:ins w:id="1404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 xml:space="preserve">Začiatok realizácie hlavných aktivít projektu </w:t>
              </w:r>
              <w:r w:rsidRPr="00E60CFC"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>(začiatok realizácie prvej hlavnej aktivity):</w:t>
              </w:r>
            </w:ins>
          </w:p>
        </w:tc>
        <w:tc>
          <w:tcPr>
            <w:tcW w:w="3118" w:type="dxa"/>
            <w:vAlign w:val="center"/>
          </w:tcPr>
          <w:p w14:paraId="35192D15" w14:textId="77777777"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05" w:author="Autor"/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</w:tc>
      </w:tr>
      <w:tr w:rsidR="00E60CFC" w14:paraId="32541720" w14:textId="77777777" w:rsidTr="005267B2">
        <w:trPr>
          <w:trHeight w:hRule="exact" w:val="624"/>
          <w:ins w:id="1406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14:paraId="2810D8ED" w14:textId="77777777"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ins w:id="1407" w:author="Autor"/>
                <w:rFonts w:ascii="Roboto" w:hAnsi="Roboto"/>
                <w:sz w:val="24"/>
                <w:szCs w:val="24"/>
              </w:rPr>
            </w:pPr>
            <w:ins w:id="1408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 xml:space="preserve">Ukončenie realizácie hlavných aktivít projektu </w:t>
              </w:r>
              <w:r w:rsidRPr="00E60CFC"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>(koniec realizácie poslednej hlavnej aktivity alebo viacerých aktivít, ak sa ich realizácia ukončuje v rovnaký čas):</w:t>
              </w:r>
            </w:ins>
          </w:p>
        </w:tc>
        <w:tc>
          <w:tcPr>
            <w:tcW w:w="3118" w:type="dxa"/>
            <w:vAlign w:val="center"/>
          </w:tcPr>
          <w:p w14:paraId="295EBBB7" w14:textId="77777777"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09" w:author="Autor"/>
                <w:rFonts w:ascii="Roboto" w:hAnsi="Roboto"/>
                <w:sz w:val="14"/>
                <w:szCs w:val="14"/>
              </w:rPr>
            </w:pPr>
          </w:p>
        </w:tc>
      </w:tr>
    </w:tbl>
    <w:p w14:paraId="5F07F094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  <w:rPr>
          <w:ins w:id="1410" w:author="Autor"/>
        </w:rPr>
      </w:pPr>
    </w:p>
    <w:p w14:paraId="4EA54252" w14:textId="77777777" w:rsidR="004831D1" w:rsidRDefault="004831D1" w:rsidP="0053020D">
      <w:pPr>
        <w:widowControl w:val="0"/>
        <w:autoSpaceDE w:val="0"/>
        <w:autoSpaceDN w:val="0"/>
        <w:adjustRightInd w:val="0"/>
        <w:spacing w:after="0" w:line="240" w:lineRule="auto"/>
        <w:rPr>
          <w:ins w:id="1411" w:author="Autor"/>
        </w:rPr>
      </w:pPr>
    </w:p>
    <w:p w14:paraId="34EE147D" w14:textId="77777777" w:rsidR="001D6228" w:rsidRDefault="001D6228" w:rsidP="0053020D">
      <w:pPr>
        <w:widowControl w:val="0"/>
        <w:autoSpaceDE w:val="0"/>
        <w:autoSpaceDN w:val="0"/>
        <w:adjustRightInd w:val="0"/>
        <w:spacing w:after="0" w:line="240" w:lineRule="auto"/>
        <w:rPr>
          <w:ins w:id="1412" w:author="Autor"/>
        </w:rPr>
      </w:pPr>
    </w:p>
    <w:p w14:paraId="2C94CAF0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13" w:author="Autor"/>
          <w:rFonts w:ascii="Roboto" w:hAnsi="Roboto" w:cs="Roboto"/>
          <w:b/>
          <w:bCs/>
          <w:color w:val="0064A3"/>
          <w:sz w:val="28"/>
          <w:szCs w:val="28"/>
        </w:rPr>
      </w:pPr>
      <w:ins w:id="1414" w:author="Autor">
        <w:r w:rsidRPr="001D6228">
          <w:rPr>
            <w:rFonts w:ascii="Roboto" w:hAnsi="Roboto" w:cs="Roboto"/>
            <w:b/>
            <w:bCs/>
            <w:color w:val="0064A3"/>
            <w:sz w:val="28"/>
            <w:szCs w:val="28"/>
          </w:rPr>
          <w:t>5.</w:t>
        </w:r>
        <w:r>
          <w:rPr>
            <w:rFonts w:ascii="Roboto" w:hAnsi="Roboto" w:cs="Roboto"/>
            <w:b/>
            <w:bCs/>
            <w:color w:val="0064A3"/>
            <w:sz w:val="28"/>
            <w:szCs w:val="28"/>
          </w:rPr>
          <w:t xml:space="preserve">1 </w:t>
        </w:r>
        <w:r w:rsidRPr="001D6228">
          <w:rPr>
            <w:rFonts w:ascii="Roboto" w:hAnsi="Roboto" w:cs="Roboto"/>
            <w:b/>
            <w:bCs/>
            <w:color w:val="0064A3"/>
            <w:sz w:val="28"/>
            <w:szCs w:val="28"/>
          </w:rPr>
          <w:t>Aktivity projektu realizované v oprávnenom území OP</w:t>
        </w:r>
      </w:ins>
    </w:p>
    <w:p w14:paraId="633A369F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15" w:author="Autor"/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1D6228" w14:paraId="3F41BC78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ins w:id="1416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4B4E5F02" w14:textId="77777777"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rPr>
                <w:ins w:id="1417" w:author="Autor"/>
                <w:rFonts w:ascii="Roboto" w:hAnsi="Roboto"/>
                <w:sz w:val="24"/>
                <w:szCs w:val="24"/>
              </w:rPr>
            </w:pPr>
            <w:ins w:id="1418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Subjekt:</w:t>
              </w:r>
            </w:ins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189FA320" w14:textId="77777777"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19" w:author="Autor"/>
                <w:rFonts w:ascii="Roboto" w:hAnsi="Roboto"/>
                <w:sz w:val="24"/>
                <w:szCs w:val="24"/>
              </w:rPr>
            </w:pPr>
            <w:ins w:id="1420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Identifikátor (typ):</w:t>
              </w:r>
            </w:ins>
          </w:p>
        </w:tc>
      </w:tr>
    </w:tbl>
    <w:p w14:paraId="57E82A20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21" w:author="Autor"/>
          <w:rFonts w:ascii="Roboto" w:hAnsi="Roboto" w:cs="Roboto"/>
          <w:b/>
          <w:bCs/>
          <w:color w:val="0064A3"/>
          <w:sz w:val="28"/>
          <w:szCs w:val="28"/>
        </w:rPr>
      </w:pPr>
    </w:p>
    <w:p w14:paraId="00A4E200" w14:textId="77777777" w:rsidR="004831D1" w:rsidRDefault="001D6228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22" w:author="Autor"/>
          <w:rFonts w:ascii="Roboto" w:hAnsi="Roboto" w:cs="Roboto"/>
          <w:b/>
          <w:bCs/>
          <w:color w:val="7F7F82"/>
          <w:sz w:val="20"/>
          <w:szCs w:val="20"/>
        </w:rPr>
      </w:pPr>
      <w:ins w:id="1423" w:author="Autor">
        <w:r>
          <w:rPr>
            <w:rFonts w:ascii="Roboto" w:hAnsi="Roboto" w:cs="Roboto"/>
            <w:b/>
            <w:bCs/>
            <w:color w:val="7F7F82"/>
            <w:sz w:val="20"/>
            <w:szCs w:val="20"/>
          </w:rPr>
          <w:t>Hlavné aktivity projektu</w:t>
        </w:r>
      </w:ins>
    </w:p>
    <w:p w14:paraId="507EBB58" w14:textId="77777777"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24" w:author="Autor"/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14:paraId="188CE597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42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14:paraId="28E5F24B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ins w:id="1426" w:author="Autor"/>
                <w:rFonts w:ascii="Roboto" w:hAnsi="Roboto"/>
                <w:b w:val="0"/>
                <w:sz w:val="24"/>
                <w:szCs w:val="24"/>
              </w:rPr>
            </w:pPr>
            <w:ins w:id="1427" w:author="Autor">
              <w:r w:rsidRPr="004831D1"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>1.</w:t>
              </w:r>
            </w:ins>
          </w:p>
        </w:tc>
      </w:tr>
    </w:tbl>
    <w:p w14:paraId="70508A20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28" w:author="Autor"/>
          <w:rFonts w:ascii="Roboto" w:hAnsi="Roboto" w:cs="Roboto"/>
          <w:b/>
          <w:bCs/>
          <w:color w:val="0064A3"/>
          <w:sz w:val="28"/>
          <w:szCs w:val="28"/>
        </w:rPr>
      </w:pPr>
    </w:p>
    <w:p w14:paraId="5CCFD746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29" w:author="Autor"/>
          <w:rFonts w:ascii="Roboto" w:hAnsi="Roboto"/>
          <w:sz w:val="24"/>
          <w:szCs w:val="24"/>
        </w:rPr>
      </w:pPr>
      <w:ins w:id="1430" w:author="Autor">
        <w:r>
          <w:rPr>
            <w:rFonts w:ascii="Roboto" w:hAnsi="Roboto" w:cs="Roboto"/>
            <w:b/>
            <w:bCs/>
            <w:color w:val="7F7F82"/>
            <w:sz w:val="20"/>
            <w:szCs w:val="20"/>
          </w:rPr>
          <w:t>Podporné aktivity projektu</w:t>
        </w:r>
      </w:ins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14:paraId="0999077E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431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14:paraId="2C8276C4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ins w:id="1432" w:author="Autor"/>
                <w:rFonts w:ascii="Roboto" w:hAnsi="Roboto"/>
                <w:sz w:val="24"/>
                <w:szCs w:val="24"/>
              </w:rPr>
            </w:pPr>
            <w:ins w:id="1433" w:author="Autor">
              <w:r w:rsidRPr="004831D1">
                <w:rPr>
                  <w:rFonts w:ascii="Roboto" w:hAnsi="Roboto" w:cs="Roboto"/>
                  <w:color w:val="000000"/>
                  <w:sz w:val="14"/>
                  <w:szCs w:val="14"/>
                </w:rPr>
                <w:t>Podporné aktivity:</w:t>
              </w:r>
            </w:ins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14:paraId="24130AFB" w14:textId="77777777"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34" w:author="Autor"/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14:paraId="05E81946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43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14:paraId="4EC12B1D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ins w:id="1436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437" w:author="Autor">
              <w:r w:rsidRPr="004831D1">
                <w:rPr>
                  <w:rFonts w:ascii="Roboto" w:hAnsi="Roboto" w:cs="Roboto"/>
                  <w:color w:val="000000"/>
                  <w:sz w:val="14"/>
                  <w:szCs w:val="14"/>
                </w:rPr>
                <w:t>Popis podporných aktivít:</w:t>
              </w:r>
            </w:ins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14:paraId="639FD62B" w14:textId="77777777"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38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14:paraId="4741B5B0" w14:textId="77777777" w:rsidTr="005267B2">
        <w:trPr>
          <w:trHeight w:hRule="exact" w:val="397"/>
          <w:ins w:id="1439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14:paraId="341E4A41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ins w:id="1440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441" w:author="Autor">
              <w:r w:rsidRPr="004831D1">
                <w:rPr>
                  <w:rFonts w:ascii="Roboto" w:hAnsi="Roboto" w:cs="Roboto"/>
                  <w:color w:val="000000"/>
                  <w:sz w:val="14"/>
                  <w:szCs w:val="14"/>
                </w:rPr>
                <w:t>Priradenie ku konkrétnemu cieľu:</w:t>
              </w:r>
            </w:ins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14:paraId="09135F75" w14:textId="77777777"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42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3EE404E4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43" w:author="Autor"/>
          <w:rFonts w:ascii="Roboto" w:hAnsi="Roboto" w:cs="Roboto"/>
          <w:b/>
          <w:bCs/>
          <w:color w:val="0064A3"/>
          <w:sz w:val="28"/>
          <w:szCs w:val="28"/>
        </w:rPr>
      </w:pPr>
    </w:p>
    <w:p w14:paraId="4C9C8481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44" w:author="Autor"/>
          <w:rFonts w:ascii="Roboto" w:hAnsi="Roboto" w:cs="Roboto"/>
          <w:b/>
          <w:bCs/>
          <w:color w:val="0064A3"/>
          <w:sz w:val="28"/>
          <w:szCs w:val="28"/>
        </w:rPr>
      </w:pPr>
    </w:p>
    <w:p w14:paraId="2B94355C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45" w:author="Autor"/>
          <w:rFonts w:ascii="Roboto" w:hAnsi="Roboto" w:cs="Roboto"/>
          <w:b/>
          <w:bCs/>
          <w:color w:val="0064A3"/>
          <w:sz w:val="28"/>
          <w:szCs w:val="28"/>
        </w:rPr>
      </w:pPr>
      <w:ins w:id="1446" w:author="Autor">
        <w:r>
          <w:rPr>
            <w:rFonts w:ascii="Roboto" w:hAnsi="Roboto" w:cs="Roboto"/>
            <w:b/>
            <w:bCs/>
            <w:color w:val="0064A3"/>
            <w:sz w:val="28"/>
            <w:szCs w:val="28"/>
          </w:rPr>
          <w:t>5.2 Aktivity projektu realizované mimo oprávneného územia OP</w:t>
        </w:r>
      </w:ins>
    </w:p>
    <w:p w14:paraId="6FCFE4DC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47" w:author="Autor"/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4831D1" w14:paraId="51324A46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ins w:id="1448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158BAEFB" w14:textId="77777777"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rPr>
                <w:ins w:id="1449" w:author="Autor"/>
                <w:rFonts w:ascii="Roboto" w:hAnsi="Roboto"/>
                <w:sz w:val="24"/>
                <w:szCs w:val="24"/>
              </w:rPr>
            </w:pPr>
            <w:ins w:id="1450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Subjekt:</w:t>
              </w:r>
            </w:ins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2AC48BC2" w14:textId="77777777"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51" w:author="Autor"/>
                <w:rFonts w:ascii="Roboto" w:hAnsi="Roboto"/>
                <w:sz w:val="24"/>
                <w:szCs w:val="24"/>
              </w:rPr>
            </w:pPr>
            <w:ins w:id="1452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Identifikátor (typ):</w:t>
              </w:r>
            </w:ins>
          </w:p>
        </w:tc>
      </w:tr>
    </w:tbl>
    <w:p w14:paraId="11582D22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53" w:author="Autor"/>
          <w:rFonts w:ascii="Roboto" w:hAnsi="Roboto" w:cs="Roboto"/>
          <w:b/>
          <w:bCs/>
          <w:color w:val="0064A3"/>
          <w:sz w:val="28"/>
          <w:szCs w:val="28"/>
        </w:rPr>
      </w:pPr>
    </w:p>
    <w:p w14:paraId="7EC832AF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54" w:author="Autor"/>
          <w:rFonts w:ascii="Roboto" w:hAnsi="Roboto" w:cs="Roboto"/>
          <w:b/>
          <w:bCs/>
          <w:color w:val="7F7F82"/>
          <w:sz w:val="20"/>
          <w:szCs w:val="20"/>
        </w:rPr>
      </w:pPr>
      <w:ins w:id="1455" w:author="Autor">
        <w:r>
          <w:rPr>
            <w:rFonts w:ascii="Roboto" w:hAnsi="Roboto" w:cs="Roboto"/>
            <w:b/>
            <w:bCs/>
            <w:color w:val="7F7F82"/>
            <w:sz w:val="20"/>
            <w:szCs w:val="20"/>
          </w:rPr>
          <w:t>Hlavné aktivity projektu</w:t>
        </w:r>
      </w:ins>
    </w:p>
    <w:p w14:paraId="614D72C3" w14:textId="77777777"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56" w:author="Autor"/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14:paraId="59C0691F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457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14:paraId="7338812C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ins w:id="1458" w:author="Autor"/>
                <w:rFonts w:ascii="Roboto" w:hAnsi="Roboto"/>
                <w:b w:val="0"/>
                <w:sz w:val="24"/>
                <w:szCs w:val="24"/>
              </w:rPr>
            </w:pPr>
            <w:ins w:id="1459" w:author="Autor">
              <w:r w:rsidRPr="004831D1">
                <w:rPr>
                  <w:rFonts w:ascii="Roboto" w:hAnsi="Roboto" w:cs="Roboto"/>
                  <w:b w:val="0"/>
                  <w:color w:val="000000"/>
                  <w:sz w:val="14"/>
                  <w:szCs w:val="14"/>
                </w:rPr>
                <w:t>1.</w:t>
              </w:r>
            </w:ins>
          </w:p>
        </w:tc>
      </w:tr>
    </w:tbl>
    <w:p w14:paraId="458DB915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60" w:author="Autor"/>
          <w:rFonts w:ascii="Roboto" w:hAnsi="Roboto" w:cs="Roboto"/>
          <w:b/>
          <w:bCs/>
          <w:color w:val="0064A3"/>
          <w:sz w:val="28"/>
          <w:szCs w:val="28"/>
        </w:rPr>
      </w:pPr>
    </w:p>
    <w:p w14:paraId="690226E7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61" w:author="Autor"/>
          <w:rFonts w:ascii="Roboto" w:hAnsi="Roboto" w:cs="Roboto"/>
          <w:b/>
          <w:bCs/>
          <w:color w:val="7F7F82"/>
          <w:sz w:val="20"/>
          <w:szCs w:val="20"/>
        </w:rPr>
      </w:pPr>
      <w:ins w:id="1462" w:author="Autor">
        <w:r>
          <w:rPr>
            <w:rFonts w:ascii="Roboto" w:hAnsi="Roboto" w:cs="Roboto"/>
            <w:b/>
            <w:bCs/>
            <w:color w:val="7F7F82"/>
            <w:sz w:val="20"/>
            <w:szCs w:val="20"/>
          </w:rPr>
          <w:t>Podporné aktivity projektu</w:t>
        </w:r>
      </w:ins>
    </w:p>
    <w:p w14:paraId="129B68AD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63" w:author="Autor"/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14:paraId="198526F5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464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14:paraId="6F0B78E1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ins w:id="1465" w:author="Autor"/>
                <w:rFonts w:ascii="Roboto" w:hAnsi="Roboto"/>
                <w:sz w:val="24"/>
                <w:szCs w:val="24"/>
              </w:rPr>
            </w:pPr>
            <w:ins w:id="1466" w:author="Autor">
              <w:r w:rsidRPr="004831D1">
                <w:rPr>
                  <w:rFonts w:ascii="Roboto" w:hAnsi="Roboto" w:cs="Roboto"/>
                  <w:color w:val="000000"/>
                  <w:sz w:val="14"/>
                  <w:szCs w:val="14"/>
                </w:rPr>
                <w:t>Podporné aktivity:</w:t>
              </w:r>
            </w:ins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14:paraId="26294D3F" w14:textId="77777777"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67" w:author="Autor"/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14:paraId="0A869060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468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14:paraId="243439E8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ins w:id="1469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470" w:author="Autor">
              <w:r w:rsidRPr="004831D1">
                <w:rPr>
                  <w:rFonts w:ascii="Roboto" w:hAnsi="Roboto" w:cs="Roboto"/>
                  <w:color w:val="000000"/>
                  <w:sz w:val="14"/>
                  <w:szCs w:val="14"/>
                </w:rPr>
                <w:t>Popis podporných aktivít:</w:t>
              </w:r>
            </w:ins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14:paraId="029E35E7" w14:textId="77777777"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71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14:paraId="3CD1A662" w14:textId="77777777" w:rsidTr="005267B2">
        <w:trPr>
          <w:trHeight w:hRule="exact" w:val="397"/>
          <w:ins w:id="147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14:paraId="675D61DB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ins w:id="1473" w:author="Autor"/>
                <w:rFonts w:ascii="Roboto" w:hAnsi="Roboto" w:cs="Roboto"/>
                <w:color w:val="000000"/>
                <w:sz w:val="14"/>
                <w:szCs w:val="14"/>
              </w:rPr>
            </w:pPr>
            <w:ins w:id="1474" w:author="Autor">
              <w:r w:rsidRPr="004831D1">
                <w:rPr>
                  <w:rFonts w:ascii="Roboto" w:hAnsi="Roboto" w:cs="Roboto"/>
                  <w:color w:val="000000"/>
                  <w:sz w:val="14"/>
                  <w:szCs w:val="14"/>
                </w:rPr>
                <w:t>Priradenie ku konkrétnemu cieľu:</w:t>
              </w:r>
            </w:ins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14:paraId="047FFB20" w14:textId="77777777"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75" w:author="Autor"/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51E8DA70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76" w:author="Autor"/>
          <w:rFonts w:ascii="Roboto" w:hAnsi="Roboto" w:cs="Roboto"/>
          <w:b/>
          <w:bCs/>
          <w:color w:val="0064A3"/>
          <w:sz w:val="28"/>
          <w:szCs w:val="28"/>
        </w:rPr>
      </w:pPr>
    </w:p>
    <w:p w14:paraId="6D10D68C" w14:textId="77777777" w:rsidR="004831D1" w:rsidRDefault="004831D1">
      <w:pPr>
        <w:rPr>
          <w:ins w:id="1477" w:author="Autor"/>
          <w:rFonts w:ascii="Roboto" w:hAnsi="Roboto" w:cs="Roboto"/>
          <w:b/>
          <w:bCs/>
          <w:color w:val="0064A3"/>
          <w:sz w:val="28"/>
          <w:szCs w:val="28"/>
        </w:rPr>
      </w:pPr>
      <w:ins w:id="1478" w:author="Autor">
        <w:r>
          <w:rPr>
            <w:rFonts w:ascii="Roboto" w:hAnsi="Roboto" w:cs="Roboto"/>
            <w:b/>
            <w:bCs/>
            <w:color w:val="0064A3"/>
            <w:sz w:val="28"/>
            <w:szCs w:val="28"/>
          </w:rPr>
          <w:br w:type="page"/>
        </w:r>
      </w:ins>
    </w:p>
    <w:p w14:paraId="3A03AD39" w14:textId="77777777" w:rsidR="004831D1" w:rsidRPr="00EA723F" w:rsidRDefault="004831D1" w:rsidP="004831D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ins w:id="1479" w:author="Autor"/>
          <w:rFonts w:ascii="Roboto" w:hAnsi="Roboto"/>
          <w:sz w:val="24"/>
          <w:szCs w:val="24"/>
        </w:rPr>
      </w:pPr>
      <w:ins w:id="1480" w:author="Autor">
        <w:r>
          <w:rPr>
            <w:rFonts w:ascii="Roboto" w:hAnsi="Roboto" w:cs="Roboto"/>
            <w:b/>
            <w:bCs/>
            <w:color w:val="0064A3"/>
            <w:sz w:val="42"/>
            <w:szCs w:val="42"/>
          </w:rPr>
          <w:lastRenderedPageBreak/>
          <w:t xml:space="preserve"> </w:t>
        </w:r>
        <w:r w:rsidRPr="004831D1">
          <w:rPr>
            <w:rFonts w:ascii="Roboto" w:hAnsi="Roboto" w:cs="Roboto"/>
            <w:b/>
            <w:bCs/>
            <w:color w:val="0064A3"/>
            <w:sz w:val="42"/>
            <w:szCs w:val="42"/>
          </w:rPr>
          <w:t>Merateľné ukazovatele projektu</w:t>
        </w:r>
      </w:ins>
    </w:p>
    <w:p w14:paraId="3A1940FE" w14:textId="77777777" w:rsidR="00EA723F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ins w:id="1481" w:author="Autor"/>
          <w:rFonts w:ascii="Roboto" w:hAnsi="Roboto" w:cs="Roboto"/>
          <w:b/>
          <w:bCs/>
          <w:color w:val="0064A3"/>
          <w:sz w:val="42"/>
          <w:szCs w:val="42"/>
        </w:rPr>
      </w:pPr>
    </w:p>
    <w:p w14:paraId="75DF2F94" w14:textId="77777777"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482" w:author="Autor"/>
          <w:rFonts w:ascii="Roboto" w:hAnsi="Roboto"/>
          <w:sz w:val="24"/>
          <w:szCs w:val="24"/>
        </w:rPr>
      </w:pPr>
      <w:ins w:id="1483" w:author="Autor">
        <w:r>
          <w:rPr>
            <w:rFonts w:ascii="Roboto" w:hAnsi="Roboto" w:cs="Roboto"/>
            <w:b/>
            <w:bCs/>
            <w:color w:val="0064A3"/>
            <w:sz w:val="28"/>
            <w:szCs w:val="28"/>
          </w:rPr>
          <w:t>6.1  Príspevok aktivít k merateľným ukazovateľom projektu</w:t>
        </w:r>
      </w:ins>
    </w:p>
    <w:p w14:paraId="0E3142C5" w14:textId="77777777" w:rsidR="00EA723F" w:rsidRPr="004831D1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567"/>
        <w:rPr>
          <w:ins w:id="1484" w:author="Autor"/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1842"/>
        <w:gridCol w:w="108"/>
        <w:gridCol w:w="3149"/>
        <w:gridCol w:w="1604"/>
        <w:gridCol w:w="738"/>
        <w:gridCol w:w="2482"/>
      </w:tblGrid>
      <w:tr w:rsidR="004831D1" w14:paraId="34E2A7F7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48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14:paraId="12DB38BD" w14:textId="77777777"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ins w:id="1486" w:author="Autor"/>
                <w:rFonts w:ascii="Roboto" w:hAnsi="Roboto"/>
                <w:sz w:val="14"/>
                <w:szCs w:val="14"/>
              </w:rPr>
            </w:pPr>
            <w:ins w:id="1487" w:author="Autor">
              <w:r w:rsidRPr="005267B2">
                <w:rPr>
                  <w:rFonts w:ascii="Roboto" w:hAnsi="Roboto" w:cs="Roboto"/>
                  <w:sz w:val="14"/>
                  <w:szCs w:val="14"/>
                </w:rPr>
                <w:t>Kód:</w:t>
              </w:r>
            </w:ins>
          </w:p>
          <w:p w14:paraId="7F1C74D6" w14:textId="77777777" w:rsidR="004831D1" w:rsidRPr="005267B2" w:rsidRDefault="004831D1" w:rsidP="00AF1118">
            <w:pPr>
              <w:pStyle w:val="Odsekzoznamu"/>
              <w:widowControl w:val="0"/>
              <w:autoSpaceDE w:val="0"/>
              <w:autoSpaceDN w:val="0"/>
              <w:adjustRightInd w:val="0"/>
              <w:rPr>
                <w:ins w:id="1488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01BB2F35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89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14:paraId="050EA24E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90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  <w:ins w:id="1491" w:author="Autor">
              <w:r w:rsidRPr="005267B2">
                <w:rPr>
                  <w:rFonts w:ascii="Roboto" w:hAnsi="Roboto" w:cs="Roboto"/>
                  <w:sz w:val="14"/>
                  <w:szCs w:val="14"/>
                </w:rPr>
                <w:t>Merná jednotka:</w:t>
              </w:r>
            </w:ins>
          </w:p>
        </w:tc>
        <w:tc>
          <w:tcPr>
            <w:tcW w:w="2482" w:type="dxa"/>
            <w:tcBorders>
              <w:top w:val="single" w:sz="4" w:space="0" w:color="auto"/>
              <w:left w:val="nil"/>
            </w:tcBorders>
            <w:shd w:val="clear" w:color="auto" w:fill="C9C9C9" w:themeFill="accent3" w:themeFillTint="99"/>
            <w:vAlign w:val="center"/>
          </w:tcPr>
          <w:p w14:paraId="1D753799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92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4831D1" w14:paraId="0D0B76FF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493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 w:val="restart"/>
            <w:tcBorders>
              <w:right w:val="nil"/>
            </w:tcBorders>
            <w:shd w:val="clear" w:color="auto" w:fill="C9C9C9" w:themeFill="accent3" w:themeFillTint="99"/>
          </w:tcPr>
          <w:p w14:paraId="76526C95" w14:textId="77777777"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ins w:id="1494" w:author="Autor"/>
                <w:rFonts w:ascii="Roboto" w:hAnsi="Roboto"/>
                <w:sz w:val="14"/>
                <w:szCs w:val="14"/>
              </w:rPr>
            </w:pPr>
            <w:ins w:id="1495" w:author="Autor">
              <w:r w:rsidRPr="005267B2">
                <w:rPr>
                  <w:rFonts w:ascii="Roboto" w:hAnsi="Roboto" w:cs="Roboto"/>
                  <w:sz w:val="14"/>
                  <w:szCs w:val="14"/>
                </w:rPr>
                <w:t>Merateľný ukazovateľ:</w:t>
              </w:r>
            </w:ins>
          </w:p>
          <w:p w14:paraId="531C7B03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ins w:id="1496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06A81376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97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78FF4285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98" w:author="Autor"/>
                <w:rFonts w:ascii="Roboto" w:hAnsi="Roboto" w:cs="Roboto"/>
                <w:b/>
                <w:bCs/>
                <w:sz w:val="14"/>
                <w:szCs w:val="14"/>
              </w:rPr>
            </w:pPr>
            <w:ins w:id="1499" w:author="Autor">
              <w:r w:rsidRPr="005267B2">
                <w:rPr>
                  <w:rFonts w:ascii="Roboto" w:hAnsi="Roboto" w:cs="Roboto"/>
                  <w:b/>
                  <w:bCs/>
                  <w:sz w:val="14"/>
                  <w:szCs w:val="14"/>
                </w:rPr>
                <w:t>Čas plnenia:</w:t>
              </w:r>
            </w:ins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73A7F268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00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14:paraId="72F7FBE5" w14:textId="77777777" w:rsidTr="005267B2">
        <w:trPr>
          <w:trHeight w:hRule="exact" w:val="397"/>
          <w:ins w:id="1501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0BE0C7D1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ins w:id="1502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495E52B9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03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42986D15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04" w:author="Autor"/>
                <w:rFonts w:ascii="Roboto" w:hAnsi="Roboto" w:cs="Roboto"/>
                <w:b/>
                <w:bCs/>
                <w:sz w:val="14"/>
                <w:szCs w:val="14"/>
              </w:rPr>
            </w:pPr>
            <w:ins w:id="1505" w:author="Autor">
              <w:r w:rsidRPr="005267B2">
                <w:rPr>
                  <w:rFonts w:ascii="Roboto" w:hAnsi="Roboto" w:cs="Roboto"/>
                  <w:b/>
                  <w:bCs/>
                  <w:sz w:val="14"/>
                  <w:szCs w:val="14"/>
                </w:rPr>
                <w:t>Celková cieľová hodnota:</w:t>
              </w:r>
            </w:ins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6C9D8B5A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06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14:paraId="102E3882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507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2E87784E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ins w:id="1508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1E1F0268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09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26AC20DB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10" w:author="Autor"/>
                <w:rFonts w:ascii="Roboto" w:hAnsi="Roboto"/>
                <w:sz w:val="14"/>
                <w:szCs w:val="14"/>
              </w:rPr>
            </w:pPr>
            <w:ins w:id="1511" w:author="Autor">
              <w:r w:rsidRPr="005267B2">
                <w:rPr>
                  <w:rFonts w:ascii="Roboto" w:hAnsi="Roboto" w:cs="Roboto"/>
                  <w:b/>
                  <w:bCs/>
                  <w:sz w:val="14"/>
                  <w:szCs w:val="14"/>
                </w:rPr>
                <w:t>Typ závislosti ukazovateľa:</w:t>
              </w:r>
            </w:ins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34753991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12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201DB2" w14:paraId="2BA4AD27" w14:textId="77777777" w:rsidTr="005267B2">
        <w:tblPrEx>
          <w:shd w:val="clear" w:color="auto" w:fill="auto"/>
        </w:tblPrEx>
        <w:trPr>
          <w:trHeight w:hRule="exact" w:val="397"/>
          <w:ins w:id="1513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3"/>
            <w:vAlign w:val="center"/>
          </w:tcPr>
          <w:p w14:paraId="583A9BFB" w14:textId="77777777"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rPr>
                <w:ins w:id="1514" w:author="Autor"/>
                <w:rFonts w:ascii="Roboto" w:hAnsi="Roboto"/>
                <w:sz w:val="14"/>
                <w:szCs w:val="14"/>
              </w:rPr>
            </w:pPr>
            <w:ins w:id="1515" w:author="Autor">
              <w:r w:rsidRPr="005267B2">
                <w:rPr>
                  <w:rFonts w:ascii="Roboto" w:hAnsi="Roboto" w:cs="Roboto"/>
                  <w:sz w:val="14"/>
                  <w:szCs w:val="14"/>
                </w:rPr>
                <w:t>Subjekt:</w:t>
              </w:r>
            </w:ins>
          </w:p>
        </w:tc>
        <w:tc>
          <w:tcPr>
            <w:tcW w:w="4824" w:type="dxa"/>
            <w:gridSpan w:val="3"/>
            <w:vAlign w:val="center"/>
          </w:tcPr>
          <w:p w14:paraId="5B7ED455" w14:textId="77777777"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16" w:author="Autor"/>
                <w:rFonts w:ascii="Roboto" w:hAnsi="Roboto"/>
                <w:sz w:val="14"/>
                <w:szCs w:val="14"/>
              </w:rPr>
            </w:pPr>
            <w:ins w:id="1517" w:author="Autor">
              <w:r w:rsidRPr="005267B2">
                <w:rPr>
                  <w:rFonts w:ascii="Roboto" w:hAnsi="Roboto" w:cs="Roboto"/>
                  <w:b/>
                  <w:bCs/>
                  <w:sz w:val="14"/>
                  <w:szCs w:val="14"/>
                </w:rPr>
                <w:t>Identifikátor (typ):</w:t>
              </w:r>
            </w:ins>
          </w:p>
        </w:tc>
      </w:tr>
      <w:tr w:rsidR="00EA723F" w14:paraId="1A411314" w14:textId="77777777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518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bottom w:val="nil"/>
            </w:tcBorders>
            <w:vAlign w:val="center"/>
          </w:tcPr>
          <w:p w14:paraId="679376B3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ins w:id="1519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  <w:ins w:id="1520" w:author="Autor">
              <w:r w:rsidRPr="005267B2">
                <w:rPr>
                  <w:rFonts w:ascii="Roboto" w:hAnsi="Roboto" w:cs="Roboto"/>
                  <w:sz w:val="14"/>
                  <w:szCs w:val="14"/>
                </w:rPr>
                <w:t>Konkrétny cieľ:</w:t>
              </w:r>
            </w:ins>
          </w:p>
        </w:tc>
        <w:tc>
          <w:tcPr>
            <w:tcW w:w="7973" w:type="dxa"/>
            <w:gridSpan w:val="4"/>
            <w:tcBorders>
              <w:bottom w:val="dashed" w:sz="4" w:space="0" w:color="auto"/>
            </w:tcBorders>
          </w:tcPr>
          <w:p w14:paraId="1F3DA073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21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14:paraId="74244A35" w14:textId="77777777" w:rsidTr="005267B2">
        <w:tblPrEx>
          <w:shd w:val="clear" w:color="auto" w:fill="auto"/>
        </w:tblPrEx>
        <w:trPr>
          <w:trHeight w:hRule="exact" w:val="397"/>
          <w:ins w:id="152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  <w:vAlign w:val="center"/>
          </w:tcPr>
          <w:p w14:paraId="4D859BB0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ins w:id="1523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  <w:ins w:id="1524" w:author="Autor">
              <w:r w:rsidRPr="005267B2">
                <w:rPr>
                  <w:rFonts w:ascii="Roboto" w:hAnsi="Roboto" w:cs="Roboto"/>
                  <w:sz w:val="14"/>
                  <w:szCs w:val="14"/>
                </w:rPr>
                <w:t>Typ aktivity:</w:t>
              </w:r>
            </w:ins>
          </w:p>
        </w:tc>
        <w:tc>
          <w:tcPr>
            <w:tcW w:w="7970" w:type="dxa"/>
            <w:gridSpan w:val="4"/>
            <w:tcBorders>
              <w:top w:val="dashed" w:sz="4" w:space="0" w:color="auto"/>
              <w:bottom w:val="nil"/>
            </w:tcBorders>
          </w:tcPr>
          <w:p w14:paraId="19B29C56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25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14:paraId="6F27C398" w14:textId="77777777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526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</w:tcPr>
          <w:p w14:paraId="2F3FD196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rPr>
                <w:ins w:id="1527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gridSpan w:val="2"/>
            <w:tcBorders>
              <w:top w:val="nil"/>
              <w:bottom w:val="dashed" w:sz="4" w:space="0" w:color="auto"/>
            </w:tcBorders>
          </w:tcPr>
          <w:p w14:paraId="3E58248F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28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nil"/>
              <w:bottom w:val="dashed" w:sz="4" w:space="0" w:color="auto"/>
            </w:tcBorders>
            <w:vAlign w:val="bottom"/>
          </w:tcPr>
          <w:p w14:paraId="567F5D36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29" w:author="Autor"/>
                <w:rFonts w:ascii="Roboto" w:hAnsi="Roboto" w:cs="Roboto"/>
                <w:b/>
                <w:bCs/>
                <w:sz w:val="14"/>
                <w:szCs w:val="14"/>
              </w:rPr>
            </w:pPr>
            <w:ins w:id="1530" w:author="Autor">
              <w:r w:rsidRPr="005267B2">
                <w:rPr>
                  <w:rFonts w:ascii="Roboto" w:hAnsi="Roboto" w:cs="Roboto"/>
                  <w:b/>
                  <w:bCs/>
                  <w:sz w:val="14"/>
                  <w:szCs w:val="14"/>
                </w:rPr>
                <w:t>Cieľová hodnota</w:t>
              </w:r>
            </w:ins>
          </w:p>
        </w:tc>
      </w:tr>
      <w:tr w:rsidR="00EA723F" w14:paraId="058F3E3D" w14:textId="77777777" w:rsidTr="005267B2">
        <w:tblPrEx>
          <w:shd w:val="clear" w:color="auto" w:fill="auto"/>
        </w:tblPrEx>
        <w:trPr>
          <w:trHeight w:hRule="exact" w:val="397"/>
          <w:ins w:id="1531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</w:tcBorders>
            <w:vAlign w:val="center"/>
          </w:tcPr>
          <w:p w14:paraId="63879C65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ins w:id="1532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  <w:ins w:id="1533" w:author="Autor">
              <w:r w:rsidRPr="005267B2">
                <w:rPr>
                  <w:rFonts w:ascii="Roboto" w:hAnsi="Roboto" w:cs="Roboto"/>
                  <w:sz w:val="14"/>
                  <w:szCs w:val="14"/>
                </w:rPr>
                <w:t>Hlavné aktivity projektu:</w:t>
              </w:r>
            </w:ins>
          </w:p>
        </w:tc>
        <w:tc>
          <w:tcPr>
            <w:tcW w:w="4753" w:type="dxa"/>
            <w:gridSpan w:val="2"/>
            <w:tcBorders>
              <w:top w:val="dashed" w:sz="4" w:space="0" w:color="auto"/>
            </w:tcBorders>
          </w:tcPr>
          <w:p w14:paraId="6487CA65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34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dashed" w:sz="4" w:space="0" w:color="auto"/>
            </w:tcBorders>
            <w:vAlign w:val="center"/>
          </w:tcPr>
          <w:p w14:paraId="486C809F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35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635361E8" w14:textId="77777777" w:rsidR="00EA723F" w:rsidRDefault="00EA723F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536" w:author="Autor"/>
          <w:rFonts w:ascii="Roboto" w:hAnsi="Roboto" w:cs="Roboto"/>
          <w:b/>
          <w:bCs/>
          <w:color w:val="0064A3"/>
          <w:sz w:val="28"/>
          <w:szCs w:val="28"/>
        </w:rPr>
      </w:pPr>
    </w:p>
    <w:p w14:paraId="10DFE085" w14:textId="77777777"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537" w:author="Autor"/>
          <w:rFonts w:ascii="Roboto" w:hAnsi="Roboto" w:cs="Roboto"/>
          <w:b/>
          <w:bCs/>
          <w:color w:val="0064A3"/>
          <w:sz w:val="28"/>
          <w:szCs w:val="28"/>
        </w:rPr>
      </w:pPr>
      <w:ins w:id="1538" w:author="Autor">
        <w:r>
          <w:rPr>
            <w:rFonts w:ascii="Roboto" w:hAnsi="Roboto" w:cs="Roboto"/>
            <w:b/>
            <w:bCs/>
            <w:color w:val="0064A3"/>
            <w:sz w:val="28"/>
            <w:szCs w:val="28"/>
          </w:rPr>
          <w:t>6.2  Prehľad merateľných ukazovateľov projektu</w:t>
        </w:r>
      </w:ins>
    </w:p>
    <w:p w14:paraId="77B4FC9E" w14:textId="77777777" w:rsidR="00306364" w:rsidRDefault="00306364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539" w:author="Autor"/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993"/>
        <w:gridCol w:w="2127"/>
        <w:gridCol w:w="1355"/>
        <w:gridCol w:w="1355"/>
        <w:gridCol w:w="1355"/>
        <w:gridCol w:w="1356"/>
        <w:gridCol w:w="1356"/>
      </w:tblGrid>
      <w:tr w:rsidR="005267B2" w:rsidRPr="005267B2" w14:paraId="45AEAA25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540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54C4357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ins w:id="1541" w:author="Autor"/>
                <w:rFonts w:ascii="Roboto" w:hAnsi="Roboto"/>
                <w:sz w:val="14"/>
                <w:szCs w:val="14"/>
              </w:rPr>
            </w:pPr>
            <w:ins w:id="1542" w:author="Autor">
              <w:r w:rsidRPr="005267B2">
                <w:rPr>
                  <w:rFonts w:ascii="Roboto" w:hAnsi="Roboto" w:cs="Roboto"/>
                  <w:bCs w:val="0"/>
                  <w:sz w:val="14"/>
                  <w:szCs w:val="14"/>
                </w:rPr>
                <w:t>Kód</w:t>
              </w:r>
            </w:ins>
          </w:p>
        </w:tc>
        <w:tc>
          <w:tcPr>
            <w:tcW w:w="2127" w:type="dxa"/>
            <w:vAlign w:val="center"/>
          </w:tcPr>
          <w:p w14:paraId="09C049E2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543" w:author="Autor"/>
                <w:rFonts w:ascii="Roboto" w:hAnsi="Roboto" w:cs="Roboto"/>
                <w:bCs w:val="0"/>
                <w:sz w:val="14"/>
                <w:szCs w:val="14"/>
              </w:rPr>
            </w:pPr>
            <w:ins w:id="1544" w:author="Autor">
              <w:r w:rsidRPr="005267B2">
                <w:rPr>
                  <w:rFonts w:ascii="Roboto" w:hAnsi="Roboto" w:cs="Roboto"/>
                  <w:bCs w:val="0"/>
                  <w:sz w:val="14"/>
                  <w:szCs w:val="14"/>
                </w:rPr>
                <w:t>Názov</w:t>
              </w:r>
            </w:ins>
          </w:p>
        </w:tc>
        <w:tc>
          <w:tcPr>
            <w:tcW w:w="1355" w:type="dxa"/>
            <w:vAlign w:val="center"/>
          </w:tcPr>
          <w:p w14:paraId="30DF1E85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545" w:author="Autor"/>
                <w:rFonts w:ascii="Roboto" w:hAnsi="Roboto" w:cs="Roboto"/>
                <w:bCs w:val="0"/>
                <w:sz w:val="14"/>
                <w:szCs w:val="14"/>
              </w:rPr>
            </w:pPr>
            <w:ins w:id="1546" w:author="Autor">
              <w:r w:rsidRPr="005267B2">
                <w:rPr>
                  <w:rFonts w:ascii="Roboto" w:hAnsi="Roboto" w:cs="Roboto"/>
                  <w:bCs w:val="0"/>
                  <w:sz w:val="14"/>
                  <w:szCs w:val="14"/>
                </w:rPr>
                <w:t>Merná jednotka</w:t>
              </w:r>
            </w:ins>
          </w:p>
        </w:tc>
        <w:tc>
          <w:tcPr>
            <w:tcW w:w="1355" w:type="dxa"/>
            <w:vAlign w:val="center"/>
          </w:tcPr>
          <w:p w14:paraId="7AA2AFBA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547" w:author="Autor"/>
                <w:rFonts w:ascii="Roboto" w:hAnsi="Roboto"/>
                <w:sz w:val="14"/>
                <w:szCs w:val="14"/>
              </w:rPr>
            </w:pPr>
            <w:ins w:id="1548" w:author="Autor">
              <w:r w:rsidRPr="005267B2">
                <w:rPr>
                  <w:rFonts w:ascii="Roboto" w:hAnsi="Roboto" w:cs="Roboto"/>
                  <w:bCs w:val="0"/>
                  <w:sz w:val="14"/>
                  <w:szCs w:val="14"/>
                </w:rPr>
                <w:t>Celková cieľová hodnota</w:t>
              </w:r>
            </w:ins>
          </w:p>
        </w:tc>
        <w:tc>
          <w:tcPr>
            <w:tcW w:w="1355" w:type="dxa"/>
            <w:vAlign w:val="center"/>
          </w:tcPr>
          <w:p w14:paraId="4E3C637D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549" w:author="Autor"/>
                <w:rFonts w:ascii="Roboto" w:hAnsi="Roboto" w:cs="Roboto"/>
                <w:bCs w:val="0"/>
                <w:sz w:val="14"/>
                <w:szCs w:val="14"/>
              </w:rPr>
            </w:pPr>
            <w:ins w:id="1550" w:author="Autor">
              <w:r w:rsidRPr="005267B2">
                <w:rPr>
                  <w:rFonts w:ascii="Roboto" w:hAnsi="Roboto" w:cs="Roboto"/>
                  <w:bCs w:val="0"/>
                  <w:sz w:val="14"/>
                  <w:szCs w:val="14"/>
                </w:rPr>
                <w:t>Príznak rizika</w:t>
              </w:r>
            </w:ins>
          </w:p>
        </w:tc>
        <w:tc>
          <w:tcPr>
            <w:tcW w:w="1356" w:type="dxa"/>
            <w:vAlign w:val="center"/>
          </w:tcPr>
          <w:p w14:paraId="7DC1820E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551" w:author="Autor"/>
                <w:rFonts w:ascii="Roboto" w:hAnsi="Roboto" w:cs="Roboto"/>
                <w:bCs w:val="0"/>
                <w:sz w:val="14"/>
                <w:szCs w:val="14"/>
              </w:rPr>
            </w:pPr>
            <w:ins w:id="1552" w:author="Autor">
              <w:r w:rsidRPr="005267B2">
                <w:rPr>
                  <w:rFonts w:ascii="Roboto" w:hAnsi="Roboto" w:cs="Roboto"/>
                  <w:bCs w:val="0"/>
                  <w:sz w:val="14"/>
                  <w:szCs w:val="14"/>
                </w:rPr>
                <w:t>Relevancia k HP</w:t>
              </w:r>
            </w:ins>
          </w:p>
        </w:tc>
        <w:tc>
          <w:tcPr>
            <w:tcW w:w="1356" w:type="dxa"/>
            <w:vAlign w:val="center"/>
          </w:tcPr>
          <w:p w14:paraId="03A75684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553" w:author="Autor"/>
                <w:rFonts w:ascii="Roboto" w:hAnsi="Roboto"/>
                <w:sz w:val="14"/>
                <w:szCs w:val="14"/>
              </w:rPr>
            </w:pPr>
            <w:ins w:id="1554" w:author="Autor">
              <w:r w:rsidRPr="005267B2">
                <w:rPr>
                  <w:rFonts w:ascii="Roboto" w:hAnsi="Roboto" w:cs="Roboto"/>
                  <w:bCs w:val="0"/>
                  <w:sz w:val="14"/>
                  <w:szCs w:val="14"/>
                </w:rPr>
                <w:t>Typ závislosti ukazovateľa</w:t>
              </w:r>
            </w:ins>
          </w:p>
        </w:tc>
      </w:tr>
      <w:tr w:rsidR="005267B2" w:rsidRPr="005267B2" w14:paraId="0C9BF3B9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55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8C21D04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ins w:id="1556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14:paraId="29DFF88C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57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14:paraId="104EE163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58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14:paraId="3D29543A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59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14:paraId="759116EC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60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14:paraId="5A29647A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61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14:paraId="01008932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62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55E1A84B" w14:textId="77777777" w:rsidR="00306364" w:rsidRDefault="00306364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ins w:id="1563" w:author="Autor"/>
          <w:rFonts w:ascii="Roboto" w:hAnsi="Roboto" w:cs="Roboto"/>
          <w:b/>
          <w:bCs/>
          <w:color w:val="0064A3"/>
          <w:sz w:val="28"/>
          <w:szCs w:val="28"/>
        </w:rPr>
      </w:pPr>
    </w:p>
    <w:p w14:paraId="4D023168" w14:textId="77777777" w:rsidR="00306364" w:rsidRDefault="00306364" w:rsidP="00306364">
      <w:pPr>
        <w:tabs>
          <w:tab w:val="left" w:pos="2213"/>
        </w:tabs>
        <w:rPr>
          <w:ins w:id="1564" w:author="Autor"/>
          <w:rFonts w:ascii="Roboto" w:hAnsi="Roboto" w:cs="Roboto"/>
          <w:sz w:val="28"/>
          <w:szCs w:val="28"/>
        </w:rPr>
      </w:pPr>
    </w:p>
    <w:p w14:paraId="682E3101" w14:textId="77777777"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ins w:id="1565" w:author="Autor"/>
          <w:rFonts w:ascii="Roboto" w:hAnsi="Roboto"/>
          <w:sz w:val="24"/>
          <w:szCs w:val="24"/>
        </w:rPr>
      </w:pPr>
      <w:ins w:id="1566" w:author="Autor">
        <w:r>
          <w:rPr>
            <w:rFonts w:ascii="Roboto" w:hAnsi="Roboto" w:cs="Roboto"/>
            <w:b/>
            <w:bCs/>
            <w:color w:val="0064A3"/>
            <w:sz w:val="42"/>
            <w:szCs w:val="42"/>
          </w:rPr>
          <w:t xml:space="preserve"> </w:t>
        </w:r>
        <w:r w:rsidRPr="00306364">
          <w:rPr>
            <w:rFonts w:ascii="Roboto" w:hAnsi="Roboto" w:cs="Roboto"/>
            <w:b/>
            <w:bCs/>
            <w:color w:val="0064A3"/>
            <w:sz w:val="42"/>
            <w:szCs w:val="42"/>
          </w:rPr>
          <w:t>Iné údaje na úrovni projektu</w:t>
        </w:r>
      </w:ins>
    </w:p>
    <w:p w14:paraId="4F1AE57A" w14:textId="77777777" w:rsidR="00306364" w:rsidRDefault="00306364" w:rsidP="00306364">
      <w:pPr>
        <w:rPr>
          <w:ins w:id="1567" w:author="Autor"/>
          <w:rFonts w:ascii="Roboto" w:hAnsi="Roboto" w:cs="Roboto"/>
          <w:sz w:val="28"/>
          <w:szCs w:val="28"/>
        </w:rPr>
      </w:pPr>
    </w:p>
    <w:tbl>
      <w:tblPr>
        <w:tblStyle w:val="Obyajntabuka2"/>
        <w:tblW w:w="9924" w:type="dxa"/>
        <w:tblInd w:w="-42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370"/>
        <w:gridCol w:w="2732"/>
        <w:gridCol w:w="2371"/>
        <w:gridCol w:w="2451"/>
      </w:tblGrid>
      <w:tr w:rsidR="00306364" w14:paraId="10755F51" w14:textId="77777777" w:rsidTr="00306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568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2"/>
            <w:shd w:val="clear" w:color="auto" w:fill="BFBFBF" w:themeFill="background1" w:themeFillShade="BF"/>
            <w:vAlign w:val="center"/>
          </w:tcPr>
          <w:p w14:paraId="55E26BA9" w14:textId="77777777"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rPr>
                <w:ins w:id="1569" w:author="Autor"/>
                <w:rFonts w:ascii="Roboto" w:hAnsi="Roboto"/>
                <w:sz w:val="24"/>
                <w:szCs w:val="24"/>
              </w:rPr>
            </w:pPr>
            <w:ins w:id="1570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Subjekt:</w:t>
              </w:r>
            </w:ins>
          </w:p>
        </w:tc>
        <w:tc>
          <w:tcPr>
            <w:tcW w:w="4824" w:type="dxa"/>
            <w:gridSpan w:val="2"/>
            <w:shd w:val="clear" w:color="auto" w:fill="BFBFBF" w:themeFill="background1" w:themeFillShade="BF"/>
            <w:vAlign w:val="center"/>
          </w:tcPr>
          <w:p w14:paraId="6A491346" w14:textId="77777777"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571" w:author="Autor"/>
                <w:rFonts w:ascii="Roboto" w:hAnsi="Roboto"/>
                <w:b w:val="0"/>
                <w:bCs w:val="0"/>
                <w:sz w:val="24"/>
                <w:szCs w:val="24"/>
              </w:rPr>
            </w:pPr>
            <w:ins w:id="1572" w:author="Autor">
              <w:r>
                <w:rPr>
                  <w:rFonts w:ascii="Roboto" w:hAnsi="Roboto" w:cs="Roboto"/>
                  <w:color w:val="000000"/>
                  <w:sz w:val="14"/>
                  <w:szCs w:val="14"/>
                </w:rPr>
                <w:t>Identifikátor (typ):</w:t>
              </w:r>
            </w:ins>
          </w:p>
        </w:tc>
      </w:tr>
      <w:tr w:rsidR="00306364" w:rsidRPr="00306364" w14:paraId="472300FF" w14:textId="77777777" w:rsidTr="0030636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573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14:paraId="01D655B6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rPr>
                <w:ins w:id="1574" w:author="Autor"/>
                <w:rFonts w:ascii="Roboto" w:hAnsi="Roboto" w:cs="Roboto"/>
                <w:bCs w:val="0"/>
                <w:color w:val="000000"/>
                <w:sz w:val="14"/>
                <w:szCs w:val="14"/>
              </w:rPr>
            </w:pPr>
            <w:ins w:id="1575" w:author="Autor">
              <w:r w:rsidRPr="00306364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t>Kód</w:t>
              </w:r>
            </w:ins>
          </w:p>
        </w:tc>
        <w:tc>
          <w:tcPr>
            <w:tcW w:w="2733" w:type="dxa"/>
            <w:vAlign w:val="center"/>
          </w:tcPr>
          <w:p w14:paraId="16A2CBD6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76" w:author="Autor"/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ins w:id="1577" w:author="Autor">
              <w:r w:rsidRPr="00306364">
                <w:rPr>
                  <w:rFonts w:ascii="Roboto" w:hAnsi="Roboto" w:cs="Roboto"/>
                  <w:b/>
                  <w:bCs/>
                  <w:color w:val="000000"/>
                  <w:sz w:val="14"/>
                  <w:szCs w:val="14"/>
                </w:rPr>
                <w:t>Názov</w:t>
              </w:r>
            </w:ins>
          </w:p>
        </w:tc>
        <w:tc>
          <w:tcPr>
            <w:tcW w:w="2372" w:type="dxa"/>
            <w:vAlign w:val="center"/>
          </w:tcPr>
          <w:p w14:paraId="7E72845E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78" w:author="Autor"/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ins w:id="1579" w:author="Autor">
              <w:r w:rsidRPr="00306364">
                <w:rPr>
                  <w:rFonts w:ascii="Roboto" w:hAnsi="Roboto" w:cs="Roboto"/>
                  <w:b/>
                  <w:bCs/>
                  <w:color w:val="000000"/>
                  <w:sz w:val="14"/>
                  <w:szCs w:val="14"/>
                </w:rPr>
                <w:t>Merná jednotka</w:t>
              </w:r>
            </w:ins>
          </w:p>
        </w:tc>
        <w:tc>
          <w:tcPr>
            <w:tcW w:w="2448" w:type="dxa"/>
            <w:vAlign w:val="center"/>
          </w:tcPr>
          <w:p w14:paraId="0A4D00C3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80" w:author="Autor"/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ins w:id="1581" w:author="Autor">
              <w:r w:rsidRPr="00306364">
                <w:rPr>
                  <w:rFonts w:ascii="Roboto" w:hAnsi="Roboto" w:cs="Roboto"/>
                  <w:b/>
                  <w:bCs/>
                  <w:color w:val="000000"/>
                  <w:sz w:val="14"/>
                  <w:szCs w:val="14"/>
                </w:rPr>
                <w:t>Relevancia k HP</w:t>
              </w:r>
            </w:ins>
          </w:p>
        </w:tc>
      </w:tr>
      <w:tr w:rsidR="00306364" w:rsidRPr="005267B2" w14:paraId="1C8A5A2C" w14:textId="77777777" w:rsidTr="005267B2">
        <w:tblPrEx>
          <w:shd w:val="clear" w:color="auto" w:fill="auto"/>
        </w:tblPrEx>
        <w:trPr>
          <w:trHeight w:hRule="exact" w:val="397"/>
          <w:ins w:id="158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14:paraId="24EA0D68" w14:textId="77777777" w:rsidR="00306364" w:rsidRPr="005267B2" w:rsidRDefault="00306364" w:rsidP="005267B2">
            <w:pPr>
              <w:rPr>
                <w:ins w:id="1583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733" w:type="dxa"/>
            <w:vAlign w:val="center"/>
          </w:tcPr>
          <w:p w14:paraId="42110F4B" w14:textId="77777777"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84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372" w:type="dxa"/>
            <w:vAlign w:val="center"/>
          </w:tcPr>
          <w:p w14:paraId="23849926" w14:textId="77777777"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85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448" w:type="dxa"/>
            <w:vAlign w:val="center"/>
          </w:tcPr>
          <w:p w14:paraId="30F405AC" w14:textId="77777777"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86" w:author="Autor"/>
                <w:rFonts w:ascii="Roboto" w:hAnsi="Roboto" w:cs="Roboto"/>
                <w:sz w:val="14"/>
                <w:szCs w:val="14"/>
              </w:rPr>
            </w:pPr>
          </w:p>
        </w:tc>
      </w:tr>
    </w:tbl>
    <w:p w14:paraId="02B216CA" w14:textId="77777777" w:rsidR="00306364" w:rsidRDefault="00306364" w:rsidP="00306364">
      <w:pPr>
        <w:rPr>
          <w:ins w:id="1587" w:author="Autor"/>
          <w:rFonts w:ascii="Roboto" w:hAnsi="Roboto" w:cs="Roboto"/>
          <w:sz w:val="28"/>
          <w:szCs w:val="28"/>
        </w:rPr>
      </w:pPr>
    </w:p>
    <w:p w14:paraId="0520FDD5" w14:textId="77777777" w:rsidR="00306364" w:rsidRDefault="00306364">
      <w:pPr>
        <w:rPr>
          <w:ins w:id="1588" w:author="Autor"/>
          <w:rFonts w:ascii="Roboto" w:hAnsi="Roboto" w:cs="Roboto"/>
          <w:sz w:val="28"/>
          <w:szCs w:val="28"/>
        </w:rPr>
      </w:pPr>
      <w:ins w:id="1589" w:author="Autor">
        <w:r>
          <w:rPr>
            <w:rFonts w:ascii="Roboto" w:hAnsi="Roboto" w:cs="Roboto"/>
            <w:sz w:val="28"/>
            <w:szCs w:val="28"/>
          </w:rPr>
          <w:br w:type="page"/>
        </w:r>
      </w:ins>
    </w:p>
    <w:p w14:paraId="5DB67B91" w14:textId="77777777"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ins w:id="1590" w:author="Autor"/>
          <w:rFonts w:ascii="Roboto" w:hAnsi="Roboto"/>
          <w:sz w:val="24"/>
          <w:szCs w:val="24"/>
        </w:rPr>
      </w:pPr>
      <w:ins w:id="1591" w:author="Autor">
        <w:r>
          <w:rPr>
            <w:rFonts w:ascii="Roboto" w:hAnsi="Roboto" w:cs="Roboto"/>
            <w:b/>
            <w:bCs/>
            <w:color w:val="0064A3"/>
            <w:sz w:val="42"/>
            <w:szCs w:val="42"/>
          </w:rPr>
          <w:lastRenderedPageBreak/>
          <w:t xml:space="preserve"> </w:t>
        </w:r>
        <w:r w:rsidRPr="00306364">
          <w:rPr>
            <w:rFonts w:ascii="Roboto" w:hAnsi="Roboto" w:cs="Roboto"/>
            <w:b/>
            <w:bCs/>
            <w:color w:val="0064A3"/>
            <w:sz w:val="42"/>
            <w:szCs w:val="42"/>
          </w:rPr>
          <w:t>Rozpočet projektu</w:t>
        </w:r>
      </w:ins>
    </w:p>
    <w:p w14:paraId="3CAF5A6F" w14:textId="77777777"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rPr>
          <w:ins w:id="1592" w:author="Autor"/>
          <w:rFonts w:ascii="Roboto" w:hAnsi="Roboto" w:cs="Roboto"/>
          <w:b/>
          <w:bCs/>
          <w:color w:val="0064A3"/>
          <w:sz w:val="42"/>
          <w:szCs w:val="42"/>
        </w:rPr>
      </w:pPr>
    </w:p>
    <w:p w14:paraId="2E2D2D0A" w14:textId="77777777"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ins w:id="1593" w:author="Autor"/>
          <w:rFonts w:ascii="Roboto" w:hAnsi="Roboto"/>
          <w:sz w:val="24"/>
          <w:szCs w:val="24"/>
        </w:rPr>
      </w:pPr>
      <w:ins w:id="1594" w:author="Autor">
        <w:r>
          <w:rPr>
            <w:rFonts w:ascii="Roboto" w:hAnsi="Roboto" w:cs="Roboto"/>
            <w:b/>
            <w:bCs/>
            <w:color w:val="0064A3"/>
            <w:sz w:val="28"/>
            <w:szCs w:val="28"/>
          </w:rPr>
          <w:t>8.1  Rozpočet prijímateľa</w:t>
        </w:r>
      </w:ins>
    </w:p>
    <w:p w14:paraId="1625B4DF" w14:textId="77777777" w:rsidR="00306364" w:rsidRPr="00306364" w:rsidRDefault="00306364" w:rsidP="003063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ins w:id="1595" w:author="Autor"/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14:paraId="21596808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596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3F98997E" w14:textId="77777777" w:rsidR="009136A8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ins w:id="1597" w:author="Autor"/>
                <w:rFonts w:ascii="Roboto" w:hAnsi="Roboto" w:cs="Roboto"/>
                <w:sz w:val="14"/>
                <w:szCs w:val="14"/>
              </w:rPr>
            </w:pPr>
            <w:ins w:id="1598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Subjekt:</w:t>
              </w:r>
            </w:ins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5C453F61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599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679D4673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600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  <w:ins w:id="1601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Identifikátor (typ):</w:t>
              </w:r>
            </w:ins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17A49E4B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602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14:paraId="17C579AA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603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7DF8CB00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ins w:id="1604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4C90C5DF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05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6903D40D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06" w:author="Autor"/>
                <w:rFonts w:ascii="Roboto" w:hAnsi="Roboto" w:cs="Roboto"/>
                <w:b/>
                <w:bCs/>
                <w:sz w:val="14"/>
                <w:szCs w:val="14"/>
              </w:rPr>
            </w:pPr>
            <w:ins w:id="1607" w:author="Autor">
              <w:r w:rsidRPr="009136A8">
                <w:rPr>
                  <w:rFonts w:ascii="Roboto" w:hAnsi="Roboto" w:cs="Roboto"/>
                  <w:b/>
                  <w:bCs/>
                  <w:sz w:val="14"/>
                  <w:szCs w:val="14"/>
                </w:rPr>
                <w:t>Výška oprávnených výdavkov:</w:t>
              </w:r>
            </w:ins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52EAE0F8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08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0DD933FF" w14:textId="77777777" w:rsidR="00306364" w:rsidRDefault="00306364" w:rsidP="00306364">
      <w:pPr>
        <w:rPr>
          <w:ins w:id="1609" w:author="Autor"/>
          <w:rFonts w:ascii="Roboto" w:hAnsi="Roboto" w:cs="Roboto"/>
          <w:sz w:val="28"/>
          <w:szCs w:val="28"/>
        </w:rPr>
      </w:pPr>
    </w:p>
    <w:p w14:paraId="60AC6AD1" w14:textId="77777777"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ins w:id="1610" w:author="Autor"/>
          <w:rFonts w:ascii="Roboto" w:hAnsi="Roboto" w:cs="Roboto"/>
          <w:b/>
          <w:bCs/>
          <w:color w:val="7F7F82"/>
          <w:sz w:val="20"/>
          <w:szCs w:val="20"/>
        </w:rPr>
      </w:pPr>
      <w:ins w:id="1611" w:author="Autor">
        <w:r>
          <w:rPr>
            <w:rFonts w:ascii="Roboto" w:hAnsi="Roboto" w:cs="Roboto"/>
            <w:b/>
            <w:bCs/>
            <w:color w:val="7F7F82"/>
            <w:sz w:val="20"/>
            <w:szCs w:val="20"/>
          </w:rPr>
          <w:t>Priame výdavky</w:t>
        </w:r>
      </w:ins>
    </w:p>
    <w:p w14:paraId="518AC212" w14:textId="77777777"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ins w:id="1612" w:author="Autor"/>
          <w:rFonts w:ascii="Roboto" w:hAnsi="Roboto" w:cs="Roboto"/>
          <w:b/>
          <w:bCs/>
          <w:sz w:val="14"/>
          <w:szCs w:val="14"/>
        </w:rPr>
      </w:pPr>
      <w:ins w:id="1613" w:author="Autor">
        <w:r w:rsidRPr="00AD39B0">
          <w:rPr>
            <w:rFonts w:ascii="Roboto" w:hAnsi="Roboto" w:cs="Roboto"/>
            <w:b/>
            <w:bCs/>
            <w:sz w:val="14"/>
            <w:szCs w:val="14"/>
          </w:rPr>
          <w:t>Celková výška oprávnených výdavkov</w:t>
        </w:r>
      </w:ins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2BF8A761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614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534406D4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ins w:id="1615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616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Konkrétny cieľ:</w:t>
              </w:r>
            </w:ins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14:paraId="73C6C82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617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7F9F1448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618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7D3A04C8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ins w:id="1619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620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Typ aktivity:</w:t>
              </w:r>
            </w:ins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14:paraId="35D676FA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21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E141791" w14:textId="77777777" w:rsidTr="009136A8">
        <w:trPr>
          <w:trHeight w:hRule="exact" w:val="397"/>
          <w:ins w:id="162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14DA0898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ins w:id="1623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0B885B35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24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091FA546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25" w:author="Autor"/>
                <w:rFonts w:ascii="Roboto" w:hAnsi="Roboto" w:cs="Roboto"/>
                <w:b/>
                <w:bCs/>
                <w:sz w:val="28"/>
                <w:szCs w:val="28"/>
              </w:rPr>
            </w:pPr>
            <w:ins w:id="1626" w:author="Autor">
              <w:r w:rsidRPr="009136A8">
                <w:rPr>
                  <w:rFonts w:ascii="Roboto" w:hAnsi="Roboto" w:cs="Roboto"/>
                  <w:b/>
                  <w:bCs/>
                  <w:sz w:val="14"/>
                  <w:szCs w:val="14"/>
                </w:rPr>
                <w:t>Oprávnený výdavok</w:t>
              </w:r>
            </w:ins>
          </w:p>
        </w:tc>
      </w:tr>
      <w:tr w:rsidR="009136A8" w:rsidRPr="009136A8" w14:paraId="26B43C2F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627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03D8E4CE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ins w:id="1628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629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Hlavné aktivity projektu:</w:t>
              </w:r>
            </w:ins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32CE5F1F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30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3223E92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31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4E6D71B" w14:textId="77777777" w:rsidTr="009136A8">
        <w:trPr>
          <w:trHeight w:hRule="exact" w:val="397"/>
          <w:ins w:id="163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B75A7B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ins w:id="1633" w:author="Autor"/>
                <w:rFonts w:ascii="Roboto" w:hAnsi="Roboto" w:cs="Roboto"/>
                <w:sz w:val="14"/>
                <w:szCs w:val="14"/>
              </w:rPr>
            </w:pPr>
            <w:ins w:id="1634" w:author="Autor">
              <w:r w:rsidRPr="009136A8">
                <w:rPr>
                  <w:rFonts w:ascii="Roboto" w:hAnsi="Roboto" w:cs="Roboto"/>
                  <w:bCs w:val="0"/>
                  <w:sz w:val="14"/>
                  <w:szCs w:val="14"/>
                </w:rPr>
                <w:t>Skupina výdavku:</w:t>
              </w:r>
            </w:ins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1BAF429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35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2D9A5620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36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230E13F8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637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76D6D33D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ins w:id="1638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2A72C05A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39" w:author="Autor"/>
                <w:rFonts w:ascii="Roboto" w:hAnsi="Roboto" w:cs="Roboto"/>
                <w:sz w:val="14"/>
                <w:szCs w:val="14"/>
              </w:rPr>
            </w:pPr>
            <w:ins w:id="1640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 xml:space="preserve">Poznámka:  </w:t>
              </w:r>
            </w:ins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0F49F379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41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2CAB1DB3" w14:textId="77777777" w:rsidTr="009136A8">
        <w:trPr>
          <w:trHeight w:hRule="exact" w:val="397"/>
          <w:ins w:id="164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E20CE9B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ins w:id="1643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644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Hlavné aktivity projektu:</w:t>
              </w:r>
            </w:ins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7BA31561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45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3A781ADB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46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7B1EB672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647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3B9F2336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ins w:id="1648" w:author="Autor"/>
                <w:rFonts w:ascii="Roboto" w:hAnsi="Roboto" w:cs="Roboto"/>
                <w:sz w:val="14"/>
                <w:szCs w:val="14"/>
              </w:rPr>
            </w:pPr>
            <w:ins w:id="1649" w:author="Autor">
              <w:r w:rsidRPr="009136A8">
                <w:rPr>
                  <w:rFonts w:ascii="Roboto" w:hAnsi="Roboto" w:cs="Roboto"/>
                  <w:bCs w:val="0"/>
                  <w:sz w:val="14"/>
                  <w:szCs w:val="14"/>
                </w:rPr>
                <w:t>Skupina výdavku:</w:t>
              </w:r>
            </w:ins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63169785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50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74BFBF6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51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BF2A2DB" w14:textId="77777777" w:rsidTr="009136A8">
        <w:trPr>
          <w:trHeight w:hRule="exact" w:val="397"/>
          <w:ins w:id="165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644A202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ins w:id="1653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0ABFA7C6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54" w:author="Autor"/>
                <w:rFonts w:ascii="Roboto" w:hAnsi="Roboto" w:cs="Roboto"/>
                <w:sz w:val="14"/>
                <w:szCs w:val="14"/>
              </w:rPr>
            </w:pPr>
            <w:ins w:id="1655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 xml:space="preserve">Poznámka:  </w:t>
              </w:r>
            </w:ins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75940E39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56" w:author="Autor"/>
                <w:rFonts w:ascii="Roboto" w:hAnsi="Roboto" w:cs="Roboto"/>
                <w:sz w:val="14"/>
                <w:szCs w:val="14"/>
              </w:rPr>
            </w:pPr>
          </w:p>
        </w:tc>
      </w:tr>
    </w:tbl>
    <w:p w14:paraId="365E9908" w14:textId="77777777" w:rsidR="001C15A1" w:rsidRPr="009136A8" w:rsidRDefault="001C15A1" w:rsidP="001C15A1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ins w:id="1657" w:author="Autor"/>
          <w:rFonts w:ascii="Roboto" w:hAnsi="Roboto" w:cs="Roboto"/>
          <w:b/>
          <w:bCs/>
          <w:sz w:val="20"/>
          <w:szCs w:val="20"/>
        </w:rPr>
      </w:pPr>
      <w:ins w:id="1658" w:author="Autor">
        <w:r w:rsidRPr="009136A8">
          <w:rPr>
            <w:rFonts w:ascii="Roboto" w:hAnsi="Roboto" w:cs="Roboto"/>
            <w:b/>
            <w:bCs/>
            <w:sz w:val="20"/>
            <w:szCs w:val="20"/>
          </w:rPr>
          <w:t>Nepriame výdavky</w:t>
        </w:r>
      </w:ins>
    </w:p>
    <w:p w14:paraId="662189D7" w14:textId="77777777"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ins w:id="1659" w:author="Autor"/>
          <w:rFonts w:ascii="Roboto" w:hAnsi="Roboto" w:cs="Roboto"/>
          <w:b/>
          <w:bCs/>
          <w:sz w:val="14"/>
          <w:szCs w:val="14"/>
        </w:rPr>
      </w:pPr>
      <w:ins w:id="1660" w:author="Autor">
        <w:r w:rsidRPr="00AD39B0">
          <w:rPr>
            <w:rFonts w:ascii="Roboto" w:hAnsi="Roboto" w:cs="Roboto"/>
            <w:b/>
            <w:bCs/>
            <w:sz w:val="14"/>
            <w:szCs w:val="14"/>
          </w:rPr>
          <w:t>Celková výška oprávnených výdavkov</w:t>
        </w:r>
      </w:ins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4387ABA6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661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2FB1F751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ins w:id="1662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663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Konkrétny cieľ:</w:t>
              </w:r>
            </w:ins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14:paraId="59699BB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664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0993E89C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66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14:paraId="46D0D5EC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ins w:id="1666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54AB97AC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67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55E692A0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68" w:author="Autor"/>
                <w:rFonts w:ascii="Roboto" w:hAnsi="Roboto" w:cs="Roboto"/>
                <w:b/>
                <w:bCs/>
                <w:sz w:val="28"/>
                <w:szCs w:val="28"/>
              </w:rPr>
            </w:pPr>
            <w:ins w:id="1669" w:author="Autor">
              <w:r w:rsidRPr="009136A8">
                <w:rPr>
                  <w:rFonts w:ascii="Roboto" w:hAnsi="Roboto" w:cs="Roboto"/>
                  <w:b/>
                  <w:bCs/>
                  <w:sz w:val="14"/>
                  <w:szCs w:val="14"/>
                </w:rPr>
                <w:t>Oprávnený výdavok</w:t>
              </w:r>
            </w:ins>
          </w:p>
        </w:tc>
      </w:tr>
      <w:tr w:rsidR="009136A8" w:rsidRPr="009136A8" w14:paraId="7FF25CBE" w14:textId="77777777" w:rsidTr="009136A8">
        <w:trPr>
          <w:trHeight w:hRule="exact" w:val="397"/>
          <w:ins w:id="1670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0A4F4C0B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ins w:id="1671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672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Podporné aktivity:</w:t>
              </w:r>
            </w:ins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1F24EB49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73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6663063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74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EB83C0E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67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0FDCF364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ins w:id="1676" w:author="Autor"/>
                <w:rFonts w:ascii="Roboto" w:hAnsi="Roboto" w:cs="Roboto"/>
                <w:sz w:val="14"/>
                <w:szCs w:val="14"/>
              </w:rPr>
            </w:pPr>
            <w:ins w:id="1677" w:author="Autor">
              <w:r w:rsidRPr="009136A8">
                <w:rPr>
                  <w:rFonts w:ascii="Roboto" w:hAnsi="Roboto" w:cs="Roboto"/>
                  <w:bCs w:val="0"/>
                  <w:sz w:val="14"/>
                  <w:szCs w:val="14"/>
                </w:rPr>
                <w:t>Skupina výdavku:</w:t>
              </w:r>
            </w:ins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2A71FB4D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78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71C286BF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79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26AADBD6" w14:textId="77777777" w:rsidTr="009136A8">
        <w:trPr>
          <w:trHeight w:hRule="exact" w:val="397"/>
          <w:ins w:id="1680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0CE4C9DE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ins w:id="1681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402108E3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82" w:author="Autor"/>
                <w:rFonts w:ascii="Roboto" w:hAnsi="Roboto" w:cs="Roboto"/>
                <w:sz w:val="14"/>
                <w:szCs w:val="14"/>
              </w:rPr>
            </w:pPr>
            <w:ins w:id="1683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 xml:space="preserve">Poznámka:  </w:t>
              </w:r>
            </w:ins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4E5ED1FE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84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3A0F989F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68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03C05D10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ins w:id="1686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687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Podporné aktivity:</w:t>
              </w:r>
            </w:ins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05BEEAC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88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0840D3F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89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2FEE12ED" w14:textId="77777777" w:rsidTr="009136A8">
        <w:trPr>
          <w:trHeight w:hRule="exact" w:val="397"/>
          <w:ins w:id="1690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035EDDF6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ins w:id="1691" w:author="Autor"/>
                <w:rFonts w:ascii="Roboto" w:hAnsi="Roboto" w:cs="Roboto"/>
                <w:sz w:val="14"/>
                <w:szCs w:val="14"/>
              </w:rPr>
            </w:pPr>
            <w:ins w:id="1692" w:author="Autor">
              <w:r w:rsidRPr="009136A8">
                <w:rPr>
                  <w:rFonts w:ascii="Roboto" w:hAnsi="Roboto" w:cs="Roboto"/>
                  <w:bCs w:val="0"/>
                  <w:sz w:val="14"/>
                  <w:szCs w:val="14"/>
                </w:rPr>
                <w:t>Skupina výdavku:</w:t>
              </w:r>
            </w:ins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6975E3CE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93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6AB153F0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94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7854A2F4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69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5B58E7C9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ins w:id="1696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7CC0F41D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97" w:author="Autor"/>
                <w:rFonts w:ascii="Roboto" w:hAnsi="Roboto" w:cs="Roboto"/>
                <w:sz w:val="14"/>
                <w:szCs w:val="14"/>
              </w:rPr>
            </w:pPr>
            <w:ins w:id="1698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 xml:space="preserve">Poznámka:  </w:t>
              </w:r>
            </w:ins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11620488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99" w:author="Autor"/>
                <w:rFonts w:ascii="Roboto" w:hAnsi="Roboto" w:cs="Roboto"/>
                <w:sz w:val="14"/>
                <w:szCs w:val="14"/>
              </w:rPr>
            </w:pPr>
          </w:p>
        </w:tc>
      </w:tr>
    </w:tbl>
    <w:p w14:paraId="61FC6AC4" w14:textId="77777777" w:rsidR="001C15A1" w:rsidRPr="009136A8" w:rsidRDefault="001C15A1" w:rsidP="00306364">
      <w:pPr>
        <w:rPr>
          <w:ins w:id="1700" w:author="Autor"/>
          <w:rFonts w:ascii="Roboto" w:hAnsi="Roboto" w:cs="Roboto"/>
          <w:sz w:val="28"/>
          <w:szCs w:val="28"/>
        </w:rPr>
      </w:pPr>
    </w:p>
    <w:p w14:paraId="2B98D26C" w14:textId="77777777" w:rsidR="001C15A1" w:rsidRDefault="001C15A1">
      <w:pPr>
        <w:rPr>
          <w:ins w:id="1701" w:author="Autor"/>
          <w:rFonts w:ascii="Roboto" w:hAnsi="Roboto" w:cs="Roboto"/>
          <w:sz w:val="28"/>
          <w:szCs w:val="28"/>
        </w:rPr>
      </w:pPr>
      <w:ins w:id="1702" w:author="Autor">
        <w:r>
          <w:rPr>
            <w:rFonts w:ascii="Roboto" w:hAnsi="Roboto" w:cs="Roboto"/>
            <w:sz w:val="28"/>
            <w:szCs w:val="28"/>
          </w:rPr>
          <w:br w:type="page"/>
        </w:r>
      </w:ins>
    </w:p>
    <w:p w14:paraId="20CD3E52" w14:textId="77777777"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ins w:id="1703" w:author="Autor"/>
          <w:rFonts w:ascii="Roboto" w:hAnsi="Roboto"/>
          <w:sz w:val="24"/>
          <w:szCs w:val="24"/>
        </w:rPr>
      </w:pPr>
      <w:ins w:id="1704" w:author="Autor">
        <w:r>
          <w:rPr>
            <w:rFonts w:ascii="Roboto" w:hAnsi="Roboto" w:cs="Roboto"/>
            <w:b/>
            <w:bCs/>
            <w:color w:val="0064A3"/>
            <w:sz w:val="28"/>
            <w:szCs w:val="28"/>
          </w:rPr>
          <w:lastRenderedPageBreak/>
          <w:t>8.2  Rozpočty partnerov</w:t>
        </w:r>
      </w:ins>
    </w:p>
    <w:p w14:paraId="7CDC9565" w14:textId="77777777" w:rsidR="001C15A1" w:rsidRDefault="001C15A1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ins w:id="1705" w:author="Autor"/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14:paraId="52CAAA51" w14:textId="77777777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706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355C3A1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07" w:author="Autor"/>
                <w:rFonts w:ascii="Roboto" w:hAnsi="Roboto" w:cs="Roboto"/>
                <w:sz w:val="14"/>
                <w:szCs w:val="14"/>
              </w:rPr>
            </w:pPr>
            <w:ins w:id="1708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Subjekt:</w:t>
              </w:r>
            </w:ins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2E2CEAC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709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0C38BD00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710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  <w:ins w:id="1711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Identifikátor (typ):</w:t>
              </w:r>
            </w:ins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77B76C82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712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14:paraId="7E98D136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713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43F4BF4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14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1F5A656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15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69EFED43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16" w:author="Autor"/>
                <w:rFonts w:ascii="Roboto" w:hAnsi="Roboto" w:cs="Roboto"/>
                <w:b/>
                <w:bCs/>
                <w:sz w:val="14"/>
                <w:szCs w:val="14"/>
              </w:rPr>
            </w:pPr>
            <w:ins w:id="1717" w:author="Autor">
              <w:r w:rsidRPr="009136A8">
                <w:rPr>
                  <w:rFonts w:ascii="Roboto" w:hAnsi="Roboto" w:cs="Roboto"/>
                  <w:b/>
                  <w:bCs/>
                  <w:sz w:val="14"/>
                  <w:szCs w:val="14"/>
                </w:rPr>
                <w:t>Výška oprávnených výdavkov:</w:t>
              </w:r>
            </w:ins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346E17E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18" w:author="Autor"/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479EF6F5" w14:textId="77777777" w:rsidR="009136A8" w:rsidRDefault="009136A8" w:rsidP="009136A8">
      <w:pPr>
        <w:rPr>
          <w:ins w:id="1719" w:author="Autor"/>
          <w:rFonts w:ascii="Roboto" w:hAnsi="Roboto" w:cs="Roboto"/>
          <w:sz w:val="28"/>
          <w:szCs w:val="28"/>
        </w:rPr>
      </w:pPr>
    </w:p>
    <w:p w14:paraId="3874F609" w14:textId="77777777" w:rsidR="009136A8" w:rsidRDefault="009136A8" w:rsidP="009136A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ins w:id="1720" w:author="Autor"/>
          <w:rFonts w:ascii="Roboto" w:hAnsi="Roboto" w:cs="Roboto"/>
          <w:b/>
          <w:bCs/>
          <w:color w:val="7F7F82"/>
          <w:sz w:val="20"/>
          <w:szCs w:val="20"/>
        </w:rPr>
      </w:pPr>
      <w:ins w:id="1721" w:author="Autor">
        <w:r>
          <w:rPr>
            <w:rFonts w:ascii="Roboto" w:hAnsi="Roboto" w:cs="Roboto"/>
            <w:b/>
            <w:bCs/>
            <w:color w:val="7F7F82"/>
            <w:sz w:val="20"/>
            <w:szCs w:val="20"/>
          </w:rPr>
          <w:t>Priame výdavky</w:t>
        </w:r>
      </w:ins>
    </w:p>
    <w:p w14:paraId="7A0F99B9" w14:textId="77777777" w:rsid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ins w:id="1722" w:author="Autor"/>
          <w:rFonts w:ascii="Roboto" w:hAnsi="Roboto"/>
          <w:sz w:val="24"/>
          <w:szCs w:val="24"/>
        </w:rPr>
      </w:pPr>
      <w:ins w:id="1723" w:author="Autor">
        <w:r w:rsidRPr="00AD39B0">
          <w:rPr>
            <w:rFonts w:ascii="Roboto" w:hAnsi="Roboto" w:cs="Roboto"/>
            <w:b/>
            <w:bCs/>
            <w:sz w:val="14"/>
            <w:szCs w:val="14"/>
          </w:rPr>
          <w:t>Celková výška oprávnených výdavkov</w:t>
        </w:r>
      </w:ins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4737D856" w14:textId="77777777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724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438941F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25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726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Konkrétny cieľ:</w:t>
              </w:r>
            </w:ins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14:paraId="03B4B95D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727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41BE1D1D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728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447333E2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29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730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Typ aktivity:</w:t>
              </w:r>
            </w:ins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14:paraId="129A3A60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31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4D144D4" w14:textId="77777777" w:rsidTr="005E2F5C">
        <w:trPr>
          <w:trHeight w:hRule="exact" w:val="397"/>
          <w:ins w:id="173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356FA9C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33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17D0A1F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34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39E156F2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35" w:author="Autor"/>
                <w:rFonts w:ascii="Roboto" w:hAnsi="Roboto" w:cs="Roboto"/>
                <w:b/>
                <w:bCs/>
                <w:sz w:val="28"/>
                <w:szCs w:val="28"/>
              </w:rPr>
            </w:pPr>
            <w:ins w:id="1736" w:author="Autor">
              <w:r w:rsidRPr="009136A8">
                <w:rPr>
                  <w:rFonts w:ascii="Roboto" w:hAnsi="Roboto" w:cs="Roboto"/>
                  <w:b/>
                  <w:bCs/>
                  <w:sz w:val="14"/>
                  <w:szCs w:val="14"/>
                </w:rPr>
                <w:t>Oprávnený výdavok</w:t>
              </w:r>
            </w:ins>
          </w:p>
        </w:tc>
      </w:tr>
      <w:tr w:rsidR="009136A8" w:rsidRPr="009136A8" w14:paraId="5F896F5A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737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3B4A345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38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739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Hlavné aktivity projektu:</w:t>
              </w:r>
            </w:ins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28C781D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40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08CDF05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41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512EA2AB" w14:textId="77777777" w:rsidTr="005E2F5C">
        <w:trPr>
          <w:trHeight w:hRule="exact" w:val="397"/>
          <w:ins w:id="174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3681A94F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43" w:author="Autor"/>
                <w:rFonts w:ascii="Roboto" w:hAnsi="Roboto" w:cs="Roboto"/>
                <w:sz w:val="14"/>
                <w:szCs w:val="14"/>
              </w:rPr>
            </w:pPr>
            <w:ins w:id="1744" w:author="Autor">
              <w:r w:rsidRPr="009136A8">
                <w:rPr>
                  <w:rFonts w:ascii="Roboto" w:hAnsi="Roboto" w:cs="Roboto"/>
                  <w:bCs w:val="0"/>
                  <w:sz w:val="14"/>
                  <w:szCs w:val="14"/>
                </w:rPr>
                <w:t>Skupina výdavku:</w:t>
              </w:r>
            </w:ins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27491ED5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45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3B3090C5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46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2A3555E0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747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0523507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48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36D1BC1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49" w:author="Autor"/>
                <w:rFonts w:ascii="Roboto" w:hAnsi="Roboto" w:cs="Roboto"/>
                <w:sz w:val="14"/>
                <w:szCs w:val="14"/>
              </w:rPr>
            </w:pPr>
            <w:ins w:id="1750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 xml:space="preserve">Poznámka:  </w:t>
              </w:r>
            </w:ins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272AA62A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51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5DE3B33" w14:textId="77777777" w:rsidTr="005E2F5C">
        <w:trPr>
          <w:trHeight w:hRule="exact" w:val="397"/>
          <w:ins w:id="175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5B2C4A3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53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754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Hlavné aktivity projektu:</w:t>
              </w:r>
            </w:ins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4D270F25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55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6E7CD402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56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033C7A47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757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7991F1B6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58" w:author="Autor"/>
                <w:rFonts w:ascii="Roboto" w:hAnsi="Roboto" w:cs="Roboto"/>
                <w:sz w:val="14"/>
                <w:szCs w:val="14"/>
              </w:rPr>
            </w:pPr>
            <w:ins w:id="1759" w:author="Autor">
              <w:r w:rsidRPr="009136A8">
                <w:rPr>
                  <w:rFonts w:ascii="Roboto" w:hAnsi="Roboto" w:cs="Roboto"/>
                  <w:bCs w:val="0"/>
                  <w:sz w:val="14"/>
                  <w:szCs w:val="14"/>
                </w:rPr>
                <w:t>Skupina výdavku:</w:t>
              </w:r>
            </w:ins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6EF2B95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60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70BC4F56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61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27157587" w14:textId="77777777" w:rsidTr="005E2F5C">
        <w:trPr>
          <w:trHeight w:hRule="exact" w:val="397"/>
          <w:ins w:id="1762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422B95CA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63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1D1E2F5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64" w:author="Autor"/>
                <w:rFonts w:ascii="Roboto" w:hAnsi="Roboto" w:cs="Roboto"/>
                <w:sz w:val="14"/>
                <w:szCs w:val="14"/>
              </w:rPr>
            </w:pPr>
            <w:ins w:id="1765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 xml:space="preserve">Poznámka:  </w:t>
              </w:r>
            </w:ins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2A0BF07B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66" w:author="Autor"/>
                <w:rFonts w:ascii="Roboto" w:hAnsi="Roboto" w:cs="Roboto"/>
                <w:sz w:val="14"/>
                <w:szCs w:val="14"/>
              </w:rPr>
            </w:pPr>
          </w:p>
        </w:tc>
      </w:tr>
    </w:tbl>
    <w:p w14:paraId="7D4A8385" w14:textId="77777777" w:rsidR="009136A8" w:rsidRPr="009136A8" w:rsidRDefault="009136A8" w:rsidP="009136A8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ins w:id="1767" w:author="Autor"/>
          <w:rFonts w:ascii="Roboto" w:hAnsi="Roboto" w:cs="Roboto"/>
          <w:b/>
          <w:bCs/>
          <w:sz w:val="20"/>
          <w:szCs w:val="20"/>
        </w:rPr>
      </w:pPr>
      <w:ins w:id="1768" w:author="Autor">
        <w:r w:rsidRPr="009136A8">
          <w:rPr>
            <w:rFonts w:ascii="Roboto" w:hAnsi="Roboto" w:cs="Roboto"/>
            <w:b/>
            <w:bCs/>
            <w:sz w:val="20"/>
            <w:szCs w:val="20"/>
          </w:rPr>
          <w:t>Nepriame výdavky</w:t>
        </w:r>
      </w:ins>
    </w:p>
    <w:p w14:paraId="2EA49076" w14:textId="77777777" w:rsidR="009136A8" w:rsidRP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ins w:id="1769" w:author="Autor"/>
          <w:rFonts w:ascii="Roboto" w:hAnsi="Roboto" w:cs="Roboto"/>
          <w:b/>
          <w:bCs/>
          <w:sz w:val="20"/>
          <w:szCs w:val="20"/>
        </w:rPr>
      </w:pPr>
      <w:ins w:id="1770" w:author="Autor">
        <w:r w:rsidRPr="00AD39B0">
          <w:rPr>
            <w:rFonts w:ascii="Roboto" w:hAnsi="Roboto" w:cs="Roboto"/>
            <w:b/>
            <w:bCs/>
            <w:sz w:val="14"/>
            <w:szCs w:val="14"/>
          </w:rPr>
          <w:t>Celková výška oprávnených výdavkov</w:t>
        </w:r>
      </w:ins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601EE6B1" w14:textId="77777777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771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7A46BE2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72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773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Konkrétny cieľ:</w:t>
              </w:r>
            </w:ins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14:paraId="06FAD736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774" w:author="Autor"/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4C288B3E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77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14:paraId="1C84F75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76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34123CD8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77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3AB4FBB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78" w:author="Autor"/>
                <w:rFonts w:ascii="Roboto" w:hAnsi="Roboto" w:cs="Roboto"/>
                <w:b/>
                <w:bCs/>
                <w:sz w:val="28"/>
                <w:szCs w:val="28"/>
              </w:rPr>
            </w:pPr>
            <w:ins w:id="1779" w:author="Autor">
              <w:r w:rsidRPr="009136A8">
                <w:rPr>
                  <w:rFonts w:ascii="Roboto" w:hAnsi="Roboto" w:cs="Roboto"/>
                  <w:b/>
                  <w:bCs/>
                  <w:sz w:val="14"/>
                  <w:szCs w:val="14"/>
                </w:rPr>
                <w:t>Oprávnený výdavok</w:t>
              </w:r>
            </w:ins>
          </w:p>
        </w:tc>
      </w:tr>
      <w:tr w:rsidR="009136A8" w:rsidRPr="009136A8" w14:paraId="1CDCE7E7" w14:textId="77777777" w:rsidTr="005E2F5C">
        <w:trPr>
          <w:trHeight w:hRule="exact" w:val="397"/>
          <w:ins w:id="1780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4A72B07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81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782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Podporné aktivity:</w:t>
              </w:r>
            </w:ins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2CE901D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83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01F7DCC3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84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77697902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78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1B95233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86" w:author="Autor"/>
                <w:rFonts w:ascii="Roboto" w:hAnsi="Roboto" w:cs="Roboto"/>
                <w:sz w:val="14"/>
                <w:szCs w:val="14"/>
              </w:rPr>
            </w:pPr>
            <w:ins w:id="1787" w:author="Autor">
              <w:r w:rsidRPr="009136A8">
                <w:rPr>
                  <w:rFonts w:ascii="Roboto" w:hAnsi="Roboto" w:cs="Roboto"/>
                  <w:bCs w:val="0"/>
                  <w:sz w:val="14"/>
                  <w:szCs w:val="14"/>
                </w:rPr>
                <w:t>Skupina výdavku:</w:t>
              </w:r>
            </w:ins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1D9351B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88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37B35FA8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89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23FB6A0" w14:textId="77777777" w:rsidTr="005E2F5C">
        <w:trPr>
          <w:trHeight w:hRule="exact" w:val="397"/>
          <w:ins w:id="1790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24543EC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91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4EF95EA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92" w:author="Autor"/>
                <w:rFonts w:ascii="Roboto" w:hAnsi="Roboto" w:cs="Roboto"/>
                <w:sz w:val="14"/>
                <w:szCs w:val="14"/>
              </w:rPr>
            </w:pPr>
            <w:ins w:id="1793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 xml:space="preserve">Poznámka:  </w:t>
              </w:r>
            </w:ins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4FB0873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94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4B46951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79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214DDEB6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796" w:author="Autor"/>
                <w:rFonts w:ascii="Roboto" w:hAnsi="Roboto" w:cs="Roboto"/>
                <w:b w:val="0"/>
                <w:bCs w:val="0"/>
                <w:sz w:val="28"/>
                <w:szCs w:val="28"/>
              </w:rPr>
            </w:pPr>
            <w:ins w:id="1797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>Podporné aktivity:</w:t>
              </w:r>
            </w:ins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4365A3A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98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2D4394E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99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52C3A66E" w14:textId="77777777" w:rsidTr="005E2F5C">
        <w:trPr>
          <w:trHeight w:hRule="exact" w:val="397"/>
          <w:ins w:id="1800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839048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801" w:author="Autor"/>
                <w:rFonts w:ascii="Roboto" w:hAnsi="Roboto" w:cs="Roboto"/>
                <w:sz w:val="14"/>
                <w:szCs w:val="14"/>
              </w:rPr>
            </w:pPr>
            <w:ins w:id="1802" w:author="Autor">
              <w:r w:rsidRPr="009136A8">
                <w:rPr>
                  <w:rFonts w:ascii="Roboto" w:hAnsi="Roboto" w:cs="Roboto"/>
                  <w:bCs w:val="0"/>
                  <w:sz w:val="14"/>
                  <w:szCs w:val="14"/>
                </w:rPr>
                <w:t>Skupina výdavku:</w:t>
              </w:r>
            </w:ins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6E6F2FB7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03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3A8671A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04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26E3CE84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80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36D4A6B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ins w:id="1806" w:author="Autor"/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170CDC1B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807" w:author="Autor"/>
                <w:rFonts w:ascii="Roboto" w:hAnsi="Roboto" w:cs="Roboto"/>
                <w:sz w:val="14"/>
                <w:szCs w:val="14"/>
              </w:rPr>
            </w:pPr>
            <w:ins w:id="1808" w:author="Autor">
              <w:r w:rsidRPr="009136A8">
                <w:rPr>
                  <w:rFonts w:ascii="Roboto" w:hAnsi="Roboto" w:cs="Roboto"/>
                  <w:sz w:val="14"/>
                  <w:szCs w:val="14"/>
                </w:rPr>
                <w:t xml:space="preserve">Poznámka:  </w:t>
              </w:r>
            </w:ins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6364A39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809" w:author="Autor"/>
                <w:rFonts w:ascii="Roboto" w:hAnsi="Roboto" w:cs="Roboto"/>
                <w:sz w:val="14"/>
                <w:szCs w:val="14"/>
              </w:rPr>
            </w:pPr>
          </w:p>
        </w:tc>
      </w:tr>
    </w:tbl>
    <w:p w14:paraId="0C765375" w14:textId="77777777" w:rsidR="009136A8" w:rsidRPr="009136A8" w:rsidRDefault="009136A8" w:rsidP="009136A8">
      <w:pPr>
        <w:rPr>
          <w:ins w:id="1810" w:author="Autor"/>
          <w:rFonts w:ascii="Roboto" w:hAnsi="Roboto" w:cs="Roboto"/>
          <w:sz w:val="28"/>
          <w:szCs w:val="28"/>
        </w:rPr>
      </w:pPr>
    </w:p>
    <w:p w14:paraId="326C5724" w14:textId="77777777" w:rsidR="009136A8" w:rsidRPr="00306364" w:rsidRDefault="009136A8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ins w:id="1811" w:author="Autor"/>
          <w:rFonts w:ascii="Roboto" w:hAnsi="Roboto"/>
          <w:sz w:val="24"/>
          <w:szCs w:val="24"/>
        </w:rPr>
      </w:pPr>
    </w:p>
    <w:p w14:paraId="0157DD4B" w14:textId="77777777"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ins w:id="1812" w:author="Autor"/>
          <w:rFonts w:ascii="Roboto" w:hAnsi="Roboto" w:cs="Roboto"/>
          <w:b/>
          <w:bCs/>
          <w:color w:val="0064A3"/>
          <w:sz w:val="28"/>
          <w:szCs w:val="28"/>
        </w:rPr>
      </w:pPr>
      <w:ins w:id="1813" w:author="Autor">
        <w:r>
          <w:rPr>
            <w:rFonts w:ascii="Roboto" w:hAnsi="Roboto" w:cs="Roboto"/>
            <w:b/>
            <w:bCs/>
            <w:color w:val="0064A3"/>
            <w:sz w:val="28"/>
            <w:szCs w:val="28"/>
          </w:rPr>
          <w:t>8.3  Zazmluvnená výška NFP</w:t>
        </w:r>
      </w:ins>
    </w:p>
    <w:p w14:paraId="22D1383A" w14:textId="77777777"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ins w:id="1814" w:author="Autor"/>
          <w:rFonts w:ascii="Roboto" w:hAnsi="Roboto"/>
          <w:sz w:val="24"/>
          <w:szCs w:val="24"/>
        </w:rPr>
      </w:pPr>
    </w:p>
    <w:tbl>
      <w:tblPr>
        <w:tblStyle w:val="Obyajntabuka2"/>
        <w:tblW w:w="10143" w:type="dxa"/>
        <w:tblInd w:w="-426" w:type="dxa"/>
        <w:tblLook w:val="04A0" w:firstRow="1" w:lastRow="0" w:firstColumn="1" w:lastColumn="0" w:noHBand="0" w:noVBand="1"/>
      </w:tblPr>
      <w:tblGrid>
        <w:gridCol w:w="4962"/>
        <w:gridCol w:w="5181"/>
      </w:tblGrid>
      <w:tr w:rsidR="00654DFC" w:rsidRPr="009136A8" w14:paraId="7899DC57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ins w:id="1815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4F66C277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ins w:id="1816" w:author="Autor"/>
                <w:rFonts w:ascii="Roboto" w:hAnsi="Roboto"/>
                <w:sz w:val="14"/>
                <w:szCs w:val="14"/>
              </w:rPr>
            </w:pPr>
            <w:ins w:id="1817" w:author="Autor">
              <w:r w:rsidRPr="009136A8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t>Celková výška oprávnených výdavkov:</w:t>
              </w:r>
            </w:ins>
          </w:p>
        </w:tc>
        <w:tc>
          <w:tcPr>
            <w:tcW w:w="5181" w:type="dxa"/>
            <w:vAlign w:val="center"/>
          </w:tcPr>
          <w:p w14:paraId="343F39D1" w14:textId="77777777" w:rsidR="00654DFC" w:rsidRPr="009136A8" w:rsidRDefault="00654DFC" w:rsidP="009136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818" w:author="Autor"/>
                <w:rFonts w:ascii="Roboto" w:hAnsi="Roboto" w:cs="Roboto"/>
                <w:b w:val="0"/>
                <w:sz w:val="14"/>
                <w:szCs w:val="14"/>
              </w:rPr>
            </w:pPr>
          </w:p>
        </w:tc>
      </w:tr>
      <w:tr w:rsidR="00654DFC" w:rsidRPr="009136A8" w14:paraId="17C02357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819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41A6F881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ins w:id="1820" w:author="Autor"/>
                <w:rFonts w:ascii="Roboto" w:hAnsi="Roboto"/>
                <w:sz w:val="14"/>
                <w:szCs w:val="14"/>
              </w:rPr>
            </w:pPr>
            <w:ins w:id="1821" w:author="Autor">
              <w:r w:rsidRPr="009136A8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t>Celková výška oprávnených výdavkov pre projekty generujúce príjem:</w:t>
              </w:r>
            </w:ins>
          </w:p>
        </w:tc>
        <w:tc>
          <w:tcPr>
            <w:tcW w:w="5181" w:type="dxa"/>
            <w:vAlign w:val="center"/>
          </w:tcPr>
          <w:p w14:paraId="3D98534A" w14:textId="77777777"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822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14:paraId="1825C9A5" w14:textId="77777777" w:rsidTr="009136A8">
        <w:trPr>
          <w:trHeight w:hRule="exact" w:val="397"/>
          <w:ins w:id="1823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411871D5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ins w:id="1824" w:author="Autor"/>
                <w:rFonts w:ascii="Roboto" w:hAnsi="Roboto"/>
                <w:sz w:val="14"/>
                <w:szCs w:val="14"/>
              </w:rPr>
            </w:pPr>
            <w:ins w:id="1825" w:author="Autor">
              <w:r w:rsidRPr="009136A8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t>Percento spolufinancovania zo zdrojov EÚ a ŠR:</w:t>
              </w:r>
            </w:ins>
          </w:p>
        </w:tc>
        <w:tc>
          <w:tcPr>
            <w:tcW w:w="5181" w:type="dxa"/>
            <w:vAlign w:val="center"/>
          </w:tcPr>
          <w:p w14:paraId="61D3DF2E" w14:textId="77777777"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26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14:paraId="55890154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  <w:ins w:id="1827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7CB581ED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ins w:id="1828" w:author="Autor"/>
                <w:rFonts w:ascii="Roboto" w:hAnsi="Roboto"/>
                <w:sz w:val="14"/>
                <w:szCs w:val="14"/>
              </w:rPr>
            </w:pPr>
            <w:ins w:id="1829" w:author="Autor">
              <w:r w:rsidRPr="009136A8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t>Maximálna výška nenávratného finančného príspevku:</w:t>
              </w:r>
            </w:ins>
          </w:p>
        </w:tc>
        <w:tc>
          <w:tcPr>
            <w:tcW w:w="5181" w:type="dxa"/>
            <w:vAlign w:val="center"/>
          </w:tcPr>
          <w:p w14:paraId="5A4649C5" w14:textId="77777777"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830" w:author="Autor"/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14:paraId="0F13DFE7" w14:textId="77777777" w:rsidTr="009136A8">
        <w:trPr>
          <w:trHeight w:hRule="exact" w:val="397"/>
          <w:ins w:id="1831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0404C98A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ins w:id="1832" w:author="Autor"/>
                <w:rFonts w:ascii="Roboto" w:hAnsi="Roboto"/>
                <w:sz w:val="14"/>
                <w:szCs w:val="14"/>
              </w:rPr>
            </w:pPr>
            <w:ins w:id="1833" w:author="Autor">
              <w:r w:rsidRPr="009136A8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t>Výška spolufinancovania z vlastných zdrojov prijímateľa</w:t>
              </w:r>
            </w:ins>
          </w:p>
        </w:tc>
        <w:tc>
          <w:tcPr>
            <w:tcW w:w="5181" w:type="dxa"/>
            <w:vAlign w:val="center"/>
          </w:tcPr>
          <w:p w14:paraId="46B45453" w14:textId="77777777"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34" w:author="Autor"/>
                <w:rFonts w:ascii="Roboto" w:hAnsi="Roboto" w:cs="Roboto"/>
                <w:sz w:val="14"/>
                <w:szCs w:val="14"/>
              </w:rPr>
            </w:pPr>
          </w:p>
        </w:tc>
      </w:tr>
    </w:tbl>
    <w:p w14:paraId="08815C0A" w14:textId="77777777" w:rsidR="001C15A1" w:rsidRPr="00897456" w:rsidRDefault="001C15A1" w:rsidP="00897456">
      <w:pPr>
        <w:ind w:left="-284"/>
        <w:rPr>
          <w:rFonts w:ascii="Roboto" w:hAnsi="Roboto"/>
          <w:sz w:val="28"/>
          <w:rPrChange w:id="1835" w:author="Autor">
            <w:rPr/>
          </w:rPrChange>
        </w:rPr>
        <w:pPrChange w:id="1836" w:author="Autor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sectPr w:rsidR="001C15A1" w:rsidRPr="00897456" w:rsidSect="008974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3" w:bottom="1417" w:left="1276" w:header="708" w:footer="708" w:gutter="0"/>
      <w:cols w:space="708"/>
      <w:noEndnote w:val="0"/>
      <w:titlePg/>
      <w:docGrid w:linePitch="360"/>
      <w:sectPrChange w:id="1850" w:author="Autor">
        <w:sectPr w:rsidR="001C15A1" w:rsidRPr="00897456" w:rsidSect="00897456">
          <w:pgSz w:w="11900" w:h="16840"/>
          <w:pgMar w:top="840" w:right="840" w:bottom="840" w:left="840" w:header="708" w:footer="708" w:gutter="0"/>
          <w:noEndnote/>
          <w:titlePg w:val="0"/>
          <w:docGrid w:linePitch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EBD00" w14:textId="77777777" w:rsidR="009B1962" w:rsidRDefault="009B1962" w:rsidP="00793C51">
      <w:pPr>
        <w:spacing w:after="0" w:line="240" w:lineRule="auto"/>
      </w:pPr>
      <w:r>
        <w:separator/>
      </w:r>
    </w:p>
  </w:endnote>
  <w:endnote w:type="continuationSeparator" w:id="0">
    <w:p w14:paraId="66AC65DC" w14:textId="77777777" w:rsidR="009B1962" w:rsidRDefault="009B1962" w:rsidP="00793C51">
      <w:pPr>
        <w:spacing w:after="0" w:line="240" w:lineRule="auto"/>
      </w:pPr>
      <w:r>
        <w:continuationSeparator/>
      </w:r>
    </w:p>
  </w:endnote>
  <w:endnote w:type="continuationNotice" w:id="1">
    <w:p w14:paraId="0BD1AA30" w14:textId="77777777" w:rsidR="009B1962" w:rsidRDefault="009B19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5EAF8" w14:textId="77777777" w:rsidR="00B428D5" w:rsidRDefault="00B428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62AD9" w14:textId="09E774C8" w:rsidR="0076798F" w:rsidRDefault="00DA13B7" w:rsidP="0076798F">
    <w:pPr>
      <w:widowControl w:val="0"/>
      <w:autoSpaceDE w:val="0"/>
      <w:autoSpaceDN w:val="0"/>
      <w:adjustRightInd w:val="0"/>
      <w:spacing w:after="0" w:line="240" w:lineRule="auto"/>
      <w:ind w:firstLine="708"/>
      <w:rPr>
        <w:ins w:id="1837" w:author="Autor"/>
        <w:rFonts w:ascii="Roboto" w:hAnsi="Roboto"/>
        <w:sz w:val="24"/>
        <w:szCs w:val="24"/>
      </w:rPr>
    </w:pPr>
    <w:ins w:id="1838" w:author="Autor">
      <w:r>
        <w:rPr>
          <w:noProof/>
        </w:rPr>
        <w:drawing>
          <wp:anchor distT="0" distB="0" distL="114300" distR="114300" simplePos="0" relativeHeight="251665408" behindDoc="0" locked="0" layoutInCell="0" allowOverlap="1" wp14:anchorId="2ADAF9DF" wp14:editId="2DB09B5B">
            <wp:simplePos x="0" y="0"/>
            <wp:positionH relativeFrom="margin">
              <wp:posOffset>-276225</wp:posOffset>
            </wp:positionH>
            <wp:positionV relativeFrom="page">
              <wp:posOffset>9986010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1" name="Obrázok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98F">
        <w:rPr>
          <w:rFonts w:ascii="Roboto" w:hAnsi="Roboto" w:cs="Roboto"/>
          <w:color w:val="000000"/>
          <w:sz w:val="14"/>
          <w:szCs w:val="14"/>
        </w:rPr>
        <w:t>Predmet podpory</w:t>
      </w:r>
      <w:r w:rsidR="0076798F">
        <w:rPr>
          <w:rFonts w:ascii="Roboto" w:hAnsi="Roboto" w:cs="Roboto"/>
          <w:color w:val="000000"/>
          <w:sz w:val="14"/>
          <w:szCs w:val="14"/>
        </w:rPr>
        <w:tab/>
      </w:r>
      <w:r w:rsidR="0076798F">
        <w:rPr>
          <w:rFonts w:ascii="Roboto" w:hAnsi="Roboto" w:cs="Roboto"/>
          <w:color w:val="000000"/>
          <w:sz w:val="14"/>
          <w:szCs w:val="14"/>
        </w:rPr>
        <w:tab/>
      </w:r>
      <w:r w:rsidR="0076798F">
        <w:rPr>
          <w:rFonts w:ascii="Roboto" w:hAnsi="Roboto" w:cs="Roboto"/>
          <w:color w:val="000000"/>
          <w:sz w:val="14"/>
          <w:szCs w:val="14"/>
        </w:rPr>
        <w:tab/>
      </w:r>
      <w:r w:rsidR="0076798F">
        <w:rPr>
          <w:rFonts w:ascii="Roboto" w:hAnsi="Roboto" w:cs="Roboto"/>
          <w:color w:val="000000"/>
          <w:sz w:val="14"/>
          <w:szCs w:val="14"/>
        </w:rPr>
        <w:tab/>
      </w:r>
      <w:r w:rsidR="0076798F">
        <w:rPr>
          <w:rFonts w:ascii="Roboto" w:hAnsi="Roboto" w:cs="Roboto"/>
          <w:color w:val="000000"/>
          <w:sz w:val="14"/>
          <w:szCs w:val="14"/>
        </w:rPr>
        <w:tab/>
      </w:r>
      <w:r w:rsidR="0076798F">
        <w:rPr>
          <w:rFonts w:ascii="Roboto" w:hAnsi="Roboto" w:cs="Roboto"/>
          <w:color w:val="000000"/>
          <w:sz w:val="14"/>
          <w:szCs w:val="14"/>
        </w:rPr>
        <w:tab/>
      </w:r>
      <w:r w:rsidR="0076798F">
        <w:rPr>
          <w:rFonts w:ascii="Roboto" w:hAnsi="Roboto" w:cs="Roboto"/>
          <w:color w:val="000000"/>
          <w:sz w:val="14"/>
          <w:szCs w:val="14"/>
        </w:rPr>
        <w:tab/>
      </w:r>
      <w:r w:rsidR="00654DFC">
        <w:rPr>
          <w:rFonts w:ascii="Roboto" w:hAnsi="Roboto" w:cs="Roboto"/>
          <w:color w:val="000000"/>
          <w:sz w:val="14"/>
          <w:szCs w:val="14"/>
        </w:rPr>
        <w:tab/>
      </w:r>
      <w:r w:rsidRPr="00DA13B7">
        <w:rPr>
          <w:rFonts w:ascii="Roboto" w:hAnsi="Roboto" w:cs="Roboto"/>
          <w:color w:val="000000"/>
          <w:sz w:val="14"/>
          <w:szCs w:val="14"/>
        </w:rPr>
        <w:t xml:space="preserve"> </w:t>
      </w:r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begin"/>
      </w:r>
      <w:r w:rsidRPr="00DA13B7">
        <w:rPr>
          <w:rFonts w:ascii="Roboto" w:hAnsi="Roboto" w:cs="Roboto"/>
          <w:bCs/>
          <w:color w:val="000000"/>
          <w:sz w:val="14"/>
          <w:szCs w:val="14"/>
        </w:rPr>
        <w:instrText>PAGE  \* Arabic  \* MERGEFORMAT</w:instrText>
      </w:r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separate"/>
      </w:r>
    </w:ins>
    <w:r w:rsidR="00897456">
      <w:rPr>
        <w:rFonts w:ascii="Roboto" w:hAnsi="Roboto" w:cs="Roboto"/>
        <w:bCs/>
        <w:noProof/>
        <w:color w:val="000000"/>
        <w:sz w:val="14"/>
        <w:szCs w:val="14"/>
      </w:rPr>
      <w:t>11</w:t>
    </w:r>
    <w:ins w:id="1839" w:author="Autor"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end"/>
      </w:r>
      <w:r w:rsidRPr="00DA13B7">
        <w:rPr>
          <w:rFonts w:ascii="Roboto" w:hAnsi="Roboto" w:cs="Roboto"/>
          <w:color w:val="000000"/>
          <w:sz w:val="14"/>
          <w:szCs w:val="14"/>
        </w:rPr>
        <w:t xml:space="preserve"> z </w:t>
      </w:r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begin"/>
      </w:r>
      <w:r w:rsidRPr="00DA13B7">
        <w:rPr>
          <w:rFonts w:ascii="Roboto" w:hAnsi="Roboto" w:cs="Roboto"/>
          <w:bCs/>
          <w:color w:val="000000"/>
          <w:sz w:val="14"/>
          <w:szCs w:val="14"/>
        </w:rPr>
        <w:instrText>NUMPAGES  \* Arabic  \* MERGEFORMAT</w:instrText>
      </w:r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separate"/>
      </w:r>
    </w:ins>
    <w:r w:rsidR="00897456">
      <w:rPr>
        <w:rFonts w:ascii="Roboto" w:hAnsi="Roboto" w:cs="Roboto"/>
        <w:bCs/>
        <w:noProof/>
        <w:color w:val="000000"/>
        <w:sz w:val="14"/>
        <w:szCs w:val="14"/>
      </w:rPr>
      <w:t>11</w:t>
    </w:r>
    <w:ins w:id="1840" w:author="Autor"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end"/>
      </w:r>
    </w:ins>
  </w:p>
  <w:p w14:paraId="2DB69F79" w14:textId="77777777" w:rsidR="0076798F" w:rsidRDefault="007679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53938" w14:textId="77777777" w:rsidR="00DA13B7" w:rsidRDefault="00DA13B7">
    <w:pPr>
      <w:pStyle w:val="Pta"/>
      <w:rPr>
        <w:ins w:id="1842" w:author="Autor"/>
        <w:rFonts w:ascii="Roboto" w:hAnsi="Roboto" w:cs="Roboto"/>
        <w:color w:val="000000"/>
        <w:sz w:val="14"/>
        <w:szCs w:val="14"/>
      </w:rPr>
    </w:pPr>
    <w:ins w:id="1843" w:author="Autor">
      <w:r>
        <w:rPr>
          <w:noProof/>
          <w:lang w:eastAsia="sk-SK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158115</wp:posOffset>
            </wp:positionV>
            <wp:extent cx="1143000" cy="254000"/>
            <wp:effectExtent l="0" t="0" r="0" b="0"/>
            <wp:wrapNone/>
            <wp:docPr id="15" name="Obrázok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boto" w:hAnsi="Roboto" w:cs="Roboto"/>
          <w:color w:val="000000"/>
          <w:sz w:val="14"/>
          <w:szCs w:val="14"/>
        </w:rPr>
        <w:tab/>
      </w:r>
    </w:ins>
  </w:p>
  <w:p w14:paraId="27F0D5BD" w14:textId="77777777" w:rsidR="00DA13B7" w:rsidRDefault="00DA13B7">
    <w:pPr>
      <w:pStyle w:val="Pta"/>
      <w:rPr>
        <w:ins w:id="1844" w:author="Autor"/>
        <w:rFonts w:ascii="Roboto" w:hAnsi="Roboto" w:cs="Roboto"/>
        <w:color w:val="000000"/>
        <w:sz w:val="14"/>
        <w:szCs w:val="14"/>
      </w:rPr>
    </w:pPr>
  </w:p>
  <w:p w14:paraId="5D447692" w14:textId="591E041A" w:rsidR="00DA13B7" w:rsidRPr="00897456" w:rsidRDefault="00DA13B7" w:rsidP="00897456">
    <w:pPr>
      <w:pStyle w:val="Pta"/>
      <w:ind w:left="2124"/>
      <w:rPr>
        <w:rFonts w:ascii="Roboto" w:hAnsi="Roboto"/>
        <w:color w:val="000000"/>
        <w:sz w:val="14"/>
        <w:rPrChange w:id="1845" w:author="Autor">
          <w:rPr/>
        </w:rPrChange>
      </w:rPr>
      <w:pPrChange w:id="1846" w:author="Autor">
        <w:pPr>
          <w:pStyle w:val="Pta"/>
        </w:pPr>
      </w:pPrChange>
    </w:pPr>
    <w:ins w:id="1847" w:author="Autor">
      <w:r>
        <w:rPr>
          <w:rFonts w:ascii="Roboto" w:hAnsi="Roboto" w:cs="Roboto"/>
          <w:color w:val="000000"/>
          <w:sz w:val="14"/>
          <w:szCs w:val="14"/>
        </w:rPr>
        <w:t xml:space="preserve">   Predmet podpory</w:t>
      </w:r>
      <w:r>
        <w:rPr>
          <w:rFonts w:ascii="Roboto" w:hAnsi="Roboto" w:cs="Roboto"/>
          <w:color w:val="000000"/>
          <w:sz w:val="14"/>
          <w:szCs w:val="14"/>
        </w:rPr>
        <w:tab/>
      </w:r>
      <w:r w:rsidR="00654DFC">
        <w:rPr>
          <w:rFonts w:ascii="Roboto" w:hAnsi="Roboto" w:cs="Roboto"/>
          <w:color w:val="000000"/>
          <w:sz w:val="14"/>
          <w:szCs w:val="14"/>
        </w:rPr>
        <w:tab/>
      </w:r>
      <w:r w:rsidRPr="00DA13B7">
        <w:rPr>
          <w:rFonts w:ascii="Roboto" w:hAnsi="Roboto" w:cs="Roboto"/>
          <w:color w:val="000000"/>
          <w:sz w:val="14"/>
          <w:szCs w:val="14"/>
        </w:rPr>
        <w:t xml:space="preserve"> </w:t>
      </w:r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begin"/>
      </w:r>
      <w:r w:rsidRPr="00DA13B7">
        <w:rPr>
          <w:rFonts w:ascii="Roboto" w:hAnsi="Roboto" w:cs="Roboto"/>
          <w:bCs/>
          <w:color w:val="000000"/>
          <w:sz w:val="14"/>
          <w:szCs w:val="14"/>
        </w:rPr>
        <w:instrText>PAGE  \* Arabic  \* MERGEFORMAT</w:instrText>
      </w:r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separate"/>
      </w:r>
    </w:ins>
    <w:r w:rsidR="00897456">
      <w:rPr>
        <w:rFonts w:ascii="Roboto" w:hAnsi="Roboto" w:cs="Roboto"/>
        <w:bCs/>
        <w:noProof/>
        <w:color w:val="000000"/>
        <w:sz w:val="14"/>
        <w:szCs w:val="14"/>
      </w:rPr>
      <w:t>1</w:t>
    </w:r>
    <w:ins w:id="1848" w:author="Autor"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end"/>
      </w:r>
      <w:r w:rsidRPr="00DA13B7">
        <w:rPr>
          <w:rFonts w:ascii="Roboto" w:hAnsi="Roboto" w:cs="Roboto"/>
          <w:color w:val="000000"/>
          <w:sz w:val="14"/>
          <w:szCs w:val="14"/>
        </w:rPr>
        <w:t xml:space="preserve"> z </w:t>
      </w:r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begin"/>
      </w:r>
      <w:r w:rsidRPr="00DA13B7">
        <w:rPr>
          <w:rFonts w:ascii="Roboto" w:hAnsi="Roboto" w:cs="Roboto"/>
          <w:bCs/>
          <w:color w:val="000000"/>
          <w:sz w:val="14"/>
          <w:szCs w:val="14"/>
        </w:rPr>
        <w:instrText>NUMPAGES  \* Arabic  \* MERGEFORMAT</w:instrText>
      </w:r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separate"/>
      </w:r>
    </w:ins>
    <w:r w:rsidR="00897456">
      <w:rPr>
        <w:rFonts w:ascii="Roboto" w:hAnsi="Roboto" w:cs="Roboto"/>
        <w:bCs/>
        <w:noProof/>
        <w:color w:val="000000"/>
        <w:sz w:val="14"/>
        <w:szCs w:val="14"/>
      </w:rPr>
      <w:t>11</w:t>
    </w:r>
    <w:ins w:id="1849" w:author="Autor">
      <w:r w:rsidRPr="00DA13B7">
        <w:rPr>
          <w:rFonts w:ascii="Roboto" w:hAnsi="Roboto" w:cs="Roboto"/>
          <w:bCs/>
          <w:color w:val="000000"/>
          <w:sz w:val="14"/>
          <w:szCs w:val="14"/>
        </w:rPr>
        <w:fldChar w:fldCharType="end"/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6D4B0" w14:textId="77777777" w:rsidR="009B1962" w:rsidRDefault="009B1962" w:rsidP="00793C51">
      <w:pPr>
        <w:spacing w:after="0" w:line="240" w:lineRule="auto"/>
      </w:pPr>
      <w:r>
        <w:separator/>
      </w:r>
    </w:p>
  </w:footnote>
  <w:footnote w:type="continuationSeparator" w:id="0">
    <w:p w14:paraId="6CC37B2C" w14:textId="77777777" w:rsidR="009B1962" w:rsidRDefault="009B1962" w:rsidP="00793C51">
      <w:pPr>
        <w:spacing w:after="0" w:line="240" w:lineRule="auto"/>
      </w:pPr>
      <w:r>
        <w:continuationSeparator/>
      </w:r>
    </w:p>
  </w:footnote>
  <w:footnote w:type="continuationNotice" w:id="1">
    <w:p w14:paraId="53ED86B3" w14:textId="77777777" w:rsidR="009B1962" w:rsidRDefault="009B19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4AB2C" w14:textId="77777777" w:rsidR="00B428D5" w:rsidRDefault="00B428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9BE42" w14:textId="77777777" w:rsidR="00B428D5" w:rsidRDefault="00B428D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511AB" w14:textId="77777777" w:rsidR="00DA13B7" w:rsidRDefault="00DA13B7">
    <w:pPr>
      <w:pStyle w:val="Hlavika"/>
    </w:pPr>
    <w:ins w:id="1841" w:author="Autor">
      <w:r>
        <w:rPr>
          <w:noProof/>
          <w:lang w:eastAsia="sk-SK"/>
        </w:rPr>
        <w:drawing>
          <wp:anchor distT="0" distB="0" distL="114300" distR="114300" simplePos="0" relativeHeight="251663360" behindDoc="0" locked="0" layoutInCell="0" allowOverlap="1" wp14:anchorId="02C0CD62" wp14:editId="3993D3E9">
            <wp:simplePos x="0" y="0"/>
            <wp:positionH relativeFrom="margin">
              <wp:align>right</wp:align>
            </wp:positionH>
            <wp:positionV relativeFrom="page">
              <wp:posOffset>304800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1312" behindDoc="0" locked="0" layoutInCell="0" allowOverlap="1" wp14:anchorId="6C0398A7" wp14:editId="6104234C">
            <wp:simplePos x="0" y="0"/>
            <wp:positionH relativeFrom="page">
              <wp:posOffset>4686300</wp:posOffset>
            </wp:positionH>
            <wp:positionV relativeFrom="page">
              <wp:posOffset>314325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3" name="Obrázok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0" allowOverlap="1" wp14:anchorId="35F5FD60" wp14:editId="39061D06">
            <wp:simplePos x="0" y="0"/>
            <wp:positionH relativeFrom="page">
              <wp:posOffset>804545</wp:posOffset>
            </wp:positionH>
            <wp:positionV relativeFrom="topMargin">
              <wp:align>bottom</wp:align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4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C28FA"/>
    <w:multiLevelType w:val="hybridMultilevel"/>
    <w:tmpl w:val="C57E19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D228A"/>
    <w:multiLevelType w:val="multilevel"/>
    <w:tmpl w:val="3D068468"/>
    <w:lvl w:ilvl="0">
      <w:start w:val="1"/>
      <w:numFmt w:val="decimal"/>
      <w:lvlText w:val="%1."/>
      <w:lvlJc w:val="left"/>
      <w:pPr>
        <w:ind w:left="720" w:hanging="360"/>
      </w:pPr>
      <w:rPr>
        <w:rFonts w:cs="Roboto" w:hint="default"/>
        <w:b/>
        <w:color w:val="0064A3"/>
        <w:sz w:val="42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51"/>
    <w:rsid w:val="00087F3F"/>
    <w:rsid w:val="00115ADF"/>
    <w:rsid w:val="00151699"/>
    <w:rsid w:val="001C15A1"/>
    <w:rsid w:val="001D6228"/>
    <w:rsid w:val="001E1980"/>
    <w:rsid w:val="00201DB2"/>
    <w:rsid w:val="00215158"/>
    <w:rsid w:val="00270241"/>
    <w:rsid w:val="00291990"/>
    <w:rsid w:val="00306364"/>
    <w:rsid w:val="0035532B"/>
    <w:rsid w:val="003A5361"/>
    <w:rsid w:val="00401AD4"/>
    <w:rsid w:val="00424838"/>
    <w:rsid w:val="004831D1"/>
    <w:rsid w:val="004C0AF4"/>
    <w:rsid w:val="005267B2"/>
    <w:rsid w:val="0053020D"/>
    <w:rsid w:val="00551C82"/>
    <w:rsid w:val="005D2BD5"/>
    <w:rsid w:val="00654DFC"/>
    <w:rsid w:val="006B6DB5"/>
    <w:rsid w:val="006C7DCD"/>
    <w:rsid w:val="0076798F"/>
    <w:rsid w:val="00793C51"/>
    <w:rsid w:val="00796472"/>
    <w:rsid w:val="007C3538"/>
    <w:rsid w:val="007F6EFF"/>
    <w:rsid w:val="00897456"/>
    <w:rsid w:val="008D09D0"/>
    <w:rsid w:val="009136A8"/>
    <w:rsid w:val="00974463"/>
    <w:rsid w:val="009A2A75"/>
    <w:rsid w:val="009B1962"/>
    <w:rsid w:val="009E1B98"/>
    <w:rsid w:val="00A001AC"/>
    <w:rsid w:val="00A16BA0"/>
    <w:rsid w:val="00A5381B"/>
    <w:rsid w:val="00AC3F1F"/>
    <w:rsid w:val="00AD39B0"/>
    <w:rsid w:val="00AF1118"/>
    <w:rsid w:val="00B428D5"/>
    <w:rsid w:val="00B823EB"/>
    <w:rsid w:val="00BD0E29"/>
    <w:rsid w:val="00C540C2"/>
    <w:rsid w:val="00C81C4F"/>
    <w:rsid w:val="00D55907"/>
    <w:rsid w:val="00DA13B7"/>
    <w:rsid w:val="00E01EC6"/>
    <w:rsid w:val="00E45F28"/>
    <w:rsid w:val="00E4777D"/>
    <w:rsid w:val="00E60CFC"/>
    <w:rsid w:val="00E836EF"/>
    <w:rsid w:val="00EA723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514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7456"/>
    <w:pPr>
      <w:pPrChange w:id="0" w:author="Autor">
        <w:pPr>
          <w:spacing w:after="160" w:line="259" w:lineRule="auto"/>
        </w:pPr>
      </w:pPrChange>
    </w:pPr>
    <w:rPr>
      <w:rFonts w:eastAsiaTheme="minorEastAsia" w:cs="Times New Roman"/>
      <w:lang w:eastAsia="sk-SK"/>
      <w:rPrChange w:id="0" w:author="Autor">
        <w:rPr>
          <w:rFonts w:asciiTheme="minorHAnsi" w:eastAsiaTheme="minorEastAsia" w:hAnsiTheme="minorHAnsi"/>
          <w:sz w:val="22"/>
          <w:szCs w:val="22"/>
          <w:lang w:val="sk-SK" w:eastAsia="sk-SK" w:bidi="ar-SA"/>
        </w:rPr>
      </w:rPrChang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93C51"/>
  </w:style>
  <w:style w:type="paragraph" w:styleId="Pta">
    <w:name w:val="footer"/>
    <w:basedOn w:val="Normlny"/>
    <w:link w:val="Pt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93C51"/>
  </w:style>
  <w:style w:type="paragraph" w:styleId="Odsekzoznamu">
    <w:name w:val="List Paragraph"/>
    <w:basedOn w:val="Normlny"/>
    <w:uiPriority w:val="34"/>
    <w:qFormat/>
    <w:rsid w:val="00793C51"/>
    <w:pPr>
      <w:ind w:left="720"/>
      <w:contextualSpacing/>
    </w:pPr>
  </w:style>
  <w:style w:type="table" w:styleId="Mriekatabuky">
    <w:name w:val="Table Grid"/>
    <w:basedOn w:val="Normlnatabuka"/>
    <w:uiPriority w:val="39"/>
    <w:rsid w:val="00793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2">
    <w:name w:val="Plain Table 2"/>
    <w:basedOn w:val="Normlnatabuka"/>
    <w:uiPriority w:val="42"/>
    <w:rsid w:val="00793C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kasmriekou4zvraznenie3">
    <w:name w:val="Grid Table 4 Accent 3"/>
    <w:basedOn w:val="Normlnatabuka"/>
    <w:uiPriority w:val="49"/>
    <w:rsid w:val="001D622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897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7456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8EE51-C3DC-4BE5-BA91-8055B5B63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684</Words>
  <Characters>3903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2019-10-31T08:59:00Z</dcterms:created>
  <dcterms:modified xsi:type="dcterms:W3CDTF">2019-10-31T09:01:00Z</dcterms:modified>
</cp:coreProperties>
</file>